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020" w:rsidRPr="0002469C" w:rsidRDefault="00DA3928">
      <w:pPr>
        <w:rPr>
          <w:rFonts w:ascii="Arial" w:hAnsi="Arial" w:cs="Arial"/>
          <w:b/>
          <w:lang w:val="es-ES"/>
        </w:rPr>
      </w:pPr>
      <w:r w:rsidRPr="0002469C">
        <w:rPr>
          <w:rFonts w:ascii="Arial" w:hAnsi="Arial" w:cs="Arial"/>
          <w:b/>
          <w:lang w:val="es-ES"/>
        </w:rPr>
        <w:t>LE LOGEMENT – L’HABITATION</w:t>
      </w:r>
    </w:p>
    <w:p w:rsidR="005A1020" w:rsidRPr="0002469C" w:rsidRDefault="005A1020" w:rsidP="00DA3928">
      <w:pPr>
        <w:pStyle w:val="Prrafodelista"/>
        <w:numPr>
          <w:ilvl w:val="0"/>
          <w:numId w:val="1"/>
        </w:numPr>
        <w:rPr>
          <w:rFonts w:ascii="Arial" w:hAnsi="Arial" w:cs="Arial"/>
          <w:u w:val="single"/>
          <w:lang w:val="es-ES"/>
        </w:rPr>
      </w:pPr>
      <w:proofErr w:type="spellStart"/>
      <w:r w:rsidRPr="0002469C">
        <w:rPr>
          <w:rFonts w:ascii="Arial" w:hAnsi="Arial" w:cs="Arial"/>
          <w:u w:val="single"/>
          <w:lang w:val="es-ES"/>
        </w:rPr>
        <w:t>Structure</w:t>
      </w:r>
      <w:proofErr w:type="spellEnd"/>
    </w:p>
    <w:p w:rsidR="00DA3928" w:rsidRPr="0002469C" w:rsidRDefault="00DA3928" w:rsidP="00DA3928">
      <w:pPr>
        <w:pStyle w:val="Prrafodelista"/>
        <w:numPr>
          <w:ilvl w:val="0"/>
          <w:numId w:val="1"/>
        </w:numPr>
        <w:rPr>
          <w:rFonts w:ascii="Arial" w:hAnsi="Arial" w:cs="Arial"/>
          <w:u w:val="single"/>
          <w:lang w:val="es-ES"/>
        </w:rPr>
      </w:pPr>
      <w:proofErr w:type="spellStart"/>
      <w:r w:rsidRPr="0002469C">
        <w:rPr>
          <w:rFonts w:ascii="Arial" w:hAnsi="Arial" w:cs="Arial"/>
          <w:u w:val="single"/>
          <w:lang w:val="es-ES"/>
        </w:rPr>
        <w:t>Types</w:t>
      </w:r>
      <w:proofErr w:type="spellEnd"/>
      <w:r w:rsidRPr="0002469C">
        <w:rPr>
          <w:rFonts w:ascii="Arial" w:hAnsi="Arial" w:cs="Arial"/>
          <w:u w:val="single"/>
          <w:lang w:val="es-ES"/>
        </w:rPr>
        <w:t xml:space="preserve"> de </w:t>
      </w:r>
      <w:proofErr w:type="spellStart"/>
      <w:r w:rsidRPr="0002469C">
        <w:rPr>
          <w:rFonts w:ascii="Arial" w:hAnsi="Arial" w:cs="Arial"/>
          <w:u w:val="single"/>
          <w:lang w:val="es-ES"/>
        </w:rPr>
        <w:t>logement</w:t>
      </w:r>
      <w:proofErr w:type="spellEnd"/>
      <w:r w:rsidRPr="0002469C">
        <w:rPr>
          <w:rFonts w:ascii="Arial" w:hAnsi="Arial" w:cs="Arial"/>
          <w:u w:val="single"/>
          <w:lang w:val="es-ES"/>
        </w:rPr>
        <w:t xml:space="preserve"> </w:t>
      </w:r>
    </w:p>
    <w:p w:rsidR="00DA3928" w:rsidRPr="0002469C" w:rsidRDefault="0002469C" w:rsidP="00DA3928">
      <w:pPr>
        <w:pStyle w:val="Prrafodelista"/>
        <w:numPr>
          <w:ilvl w:val="0"/>
          <w:numId w:val="1"/>
        </w:numPr>
        <w:rPr>
          <w:rFonts w:ascii="Arial" w:hAnsi="Arial" w:cs="Arial"/>
          <w:u w:val="single"/>
          <w:lang w:val="es-ES"/>
        </w:rPr>
      </w:pPr>
      <w:proofErr w:type="spellStart"/>
      <w:r>
        <w:rPr>
          <w:rFonts w:ascii="Arial" w:hAnsi="Arial" w:cs="Arial"/>
          <w:u w:val="single"/>
          <w:lang w:val="es-ES"/>
        </w:rPr>
        <w:t>Colocation</w:t>
      </w:r>
      <w:proofErr w:type="spellEnd"/>
      <w:r>
        <w:rPr>
          <w:rFonts w:ascii="Arial" w:hAnsi="Arial" w:cs="Arial"/>
          <w:u w:val="single"/>
          <w:lang w:val="es-ES"/>
        </w:rPr>
        <w:t xml:space="preserve"> – </w:t>
      </w:r>
      <w:proofErr w:type="spellStart"/>
      <w:r>
        <w:rPr>
          <w:rFonts w:ascii="Arial" w:hAnsi="Arial" w:cs="Arial"/>
          <w:u w:val="single"/>
          <w:lang w:val="es-ES"/>
        </w:rPr>
        <w:t>vocabulaire</w:t>
      </w:r>
      <w:proofErr w:type="spellEnd"/>
    </w:p>
    <w:p w:rsidR="00BD4135" w:rsidRDefault="00BD4135" w:rsidP="00DA3928">
      <w:pPr>
        <w:pStyle w:val="Prrafodelista"/>
        <w:numPr>
          <w:ilvl w:val="0"/>
          <w:numId w:val="1"/>
        </w:numPr>
        <w:rPr>
          <w:rFonts w:ascii="Arial" w:hAnsi="Arial" w:cs="Arial"/>
          <w:u w:val="single"/>
          <w:lang w:val="es-ES"/>
        </w:rPr>
      </w:pPr>
      <w:proofErr w:type="spellStart"/>
      <w:r w:rsidRPr="0002469C">
        <w:rPr>
          <w:rFonts w:ascii="Arial" w:hAnsi="Arial" w:cs="Arial"/>
          <w:u w:val="single"/>
          <w:lang w:val="es-ES"/>
        </w:rPr>
        <w:t>Annonces</w:t>
      </w:r>
      <w:proofErr w:type="spellEnd"/>
    </w:p>
    <w:p w:rsidR="00DA3928" w:rsidRPr="0002469C" w:rsidRDefault="00DA3928" w:rsidP="00DA3928">
      <w:pPr>
        <w:pStyle w:val="Prrafodelista"/>
        <w:ind w:left="757" w:firstLine="0"/>
        <w:rPr>
          <w:rFonts w:ascii="Arial" w:hAnsi="Arial" w:cs="Arial"/>
          <w:lang w:val="es-ES"/>
        </w:rPr>
      </w:pPr>
    </w:p>
    <w:p w:rsidR="00DA3928" w:rsidRPr="0002469C" w:rsidRDefault="00DA3928" w:rsidP="00DA3928">
      <w:pPr>
        <w:pStyle w:val="Prrafodelista"/>
        <w:ind w:left="757" w:firstLine="0"/>
        <w:rPr>
          <w:rFonts w:ascii="Arial" w:hAnsi="Arial" w:cs="Arial"/>
          <w:b/>
          <w:lang w:val="es-ES"/>
        </w:rPr>
      </w:pPr>
    </w:p>
    <w:p w:rsidR="005A1020" w:rsidRPr="0002469C" w:rsidRDefault="00DA3928" w:rsidP="005A1020">
      <w:pPr>
        <w:rPr>
          <w:ins w:id="0" w:author="Unknown"/>
          <w:rFonts w:ascii="Arial" w:hAnsi="Arial" w:cs="Arial"/>
          <w:b/>
        </w:rPr>
      </w:pPr>
      <w:proofErr w:type="gramStart"/>
      <w:r w:rsidRPr="0002469C">
        <w:rPr>
          <w:rFonts w:ascii="Arial" w:hAnsi="Arial" w:cs="Arial"/>
          <w:b/>
        </w:rPr>
        <w:t>1.</w:t>
      </w:r>
      <w:r w:rsidR="005A1020" w:rsidRPr="0002469C">
        <w:rPr>
          <w:rFonts w:ascii="Arial" w:hAnsi="Arial" w:cs="Arial"/>
          <w:b/>
        </w:rPr>
        <w:t>STRUCTURE</w:t>
      </w:r>
      <w:proofErr w:type="gramEnd"/>
      <w:r w:rsidR="005A1020" w:rsidRPr="0002469C">
        <w:rPr>
          <w:rFonts w:ascii="Arial" w:hAnsi="Arial" w:cs="Arial"/>
          <w:b/>
        </w:rPr>
        <w:t xml:space="preserve"> D’UNE MAISON</w:t>
      </w:r>
    </w:p>
    <w:p w:rsidR="005A1020" w:rsidRPr="0002469C" w:rsidRDefault="005A1020" w:rsidP="005A1020">
      <w:pPr>
        <w:ind w:left="0" w:firstLine="0"/>
        <w:outlineLvl w:val="3"/>
        <w:rPr>
          <w:ins w:id="1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2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rez-de-chaussée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4A350087" wp14:editId="6E62060B">
            <wp:extent cx="104775" cy="104775"/>
            <wp:effectExtent l="19050" t="0" r="9525" b="0"/>
            <wp:docPr id="96" name="Imagen 96" descr="cliquez pour entendre : rez-de-chaussé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liquez pour entendre : rez-de-chaussé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3" w:author="Unknown"/>
          <w:rFonts w:ascii="Arial" w:eastAsia="Times New Roman" w:hAnsi="Arial" w:cs="Arial"/>
          <w:lang w:eastAsia="es-ES"/>
        </w:rPr>
      </w:pPr>
      <w:ins w:id="4" w:author="Unknown">
        <w:r w:rsidRPr="0002469C">
          <w:rPr>
            <w:rFonts w:ascii="Arial" w:eastAsia="Times New Roman" w:hAnsi="Arial" w:cs="Arial"/>
            <w:lang w:eastAsia="es-ES"/>
          </w:rPr>
          <w:t xml:space="preserve">Partie de la maison dont le plancher est le plus près du niveau du sol.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5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lang w:val="es-ES" w:eastAsia="es-ES"/>
        </w:rPr>
        <w:drawing>
          <wp:inline distT="0" distB="0" distL="0" distR="0" wp14:anchorId="418ECD61" wp14:editId="1E69E5F8">
            <wp:extent cx="7620000" cy="5019675"/>
            <wp:effectExtent l="19050" t="0" r="0" b="0"/>
            <wp:docPr id="97" name="Imagen 97" descr="rez-de-chaussé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rez-de-chaussée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6" w:author="Unknown"/>
          <w:rFonts w:ascii="Arial" w:eastAsia="Times New Roman" w:hAnsi="Arial" w:cs="Arial"/>
          <w:lang w:eastAsia="es-ES"/>
        </w:rPr>
      </w:pPr>
      <w:proofErr w:type="gramStart"/>
      <w:ins w:id="7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verrière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5FA82BDD" wp14:editId="51A7B625">
            <wp:extent cx="104775" cy="104775"/>
            <wp:effectExtent l="19050" t="0" r="9525" b="0"/>
            <wp:docPr id="99" name="Imagen 99" descr="cliquez pour entendre : verrièr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liquez pour entendre : verrièr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8" w:author="Unknown"/>
          <w:rFonts w:ascii="Arial" w:eastAsia="Times New Roman" w:hAnsi="Arial" w:cs="Arial"/>
          <w:lang w:eastAsia="es-ES"/>
        </w:rPr>
      </w:pPr>
      <w:ins w:id="9" w:author="Unknown">
        <w:r w:rsidRPr="0002469C">
          <w:rPr>
            <w:rFonts w:ascii="Arial" w:eastAsia="Times New Roman" w:hAnsi="Arial" w:cs="Arial"/>
            <w:lang w:eastAsia="es-ES"/>
          </w:rPr>
          <w:t>Grande surface vitrée formant parois et toiture.</w:t>
        </w:r>
      </w:ins>
    </w:p>
    <w:p w:rsidR="005A1020" w:rsidRPr="0002469C" w:rsidRDefault="005A1020" w:rsidP="005A1020">
      <w:pPr>
        <w:ind w:left="0" w:firstLine="0"/>
        <w:outlineLvl w:val="3"/>
        <w:rPr>
          <w:ins w:id="10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11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rampe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2A0382C2" wp14:editId="63BC13BB">
            <wp:extent cx="104775" cy="104775"/>
            <wp:effectExtent l="19050" t="0" r="9525" b="0"/>
            <wp:docPr id="100" name="Imagen 100" descr="cliquez pour entendre : ramp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liquez pour entendre : ramp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12" w:author="Unknown"/>
          <w:rFonts w:ascii="Arial" w:eastAsia="Times New Roman" w:hAnsi="Arial" w:cs="Arial"/>
          <w:lang w:eastAsia="es-ES"/>
        </w:rPr>
      </w:pPr>
      <w:ins w:id="13" w:author="Unknown">
        <w:r w:rsidRPr="0002469C">
          <w:rPr>
            <w:rFonts w:ascii="Arial" w:eastAsia="Times New Roman" w:hAnsi="Arial" w:cs="Arial"/>
            <w:lang w:eastAsia="es-ES"/>
          </w:rPr>
          <w:t>Ensemble des barreaux et de la main courante bordant l’escalier ou le palier du côté du vide.</w:t>
        </w:r>
      </w:ins>
    </w:p>
    <w:p w:rsidR="005A1020" w:rsidRPr="0002469C" w:rsidRDefault="005A1020" w:rsidP="005A1020">
      <w:pPr>
        <w:ind w:left="0" w:firstLine="0"/>
        <w:outlineLvl w:val="3"/>
        <w:rPr>
          <w:ins w:id="14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15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w.-c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. : salle de toilettes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414DE32C" wp14:editId="6410DA96">
            <wp:extent cx="104775" cy="104775"/>
            <wp:effectExtent l="19050" t="0" r="9525" b="0"/>
            <wp:docPr id="101" name="Imagen 101" descr="cliquez pour entendre : w.-c. : salle de toilette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liquez pour entendre : w.-c. : salle de toilette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16" w:author="Unknown"/>
          <w:rFonts w:ascii="Arial" w:eastAsia="Times New Roman" w:hAnsi="Arial" w:cs="Arial"/>
          <w:lang w:eastAsia="es-ES"/>
        </w:rPr>
      </w:pPr>
      <w:ins w:id="17" w:author="Unknown">
        <w:r w:rsidRPr="0002469C">
          <w:rPr>
            <w:rFonts w:ascii="Arial" w:eastAsia="Times New Roman" w:hAnsi="Arial" w:cs="Arial"/>
            <w:lang w:eastAsia="es-ES"/>
          </w:rPr>
          <w:lastRenderedPageBreak/>
          <w:t xml:space="preserve">Petite pièce aménagée pour y satisfaire des besoins naturels et équipée d’un lavabo.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18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759E90E5" wp14:editId="5F298A50">
            <wp:extent cx="800100" cy="628650"/>
            <wp:effectExtent l="19050" t="0" r="0" b="0"/>
            <wp:docPr id="102" name="Imagen 102" descr="w.-c. : toilette imag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w.-c. : toilette imag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19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"http://www.ledictionnairevisuel.com/maison/plomberie/w-c-toilette.php"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w.-c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. : toilette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20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21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hall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d’entrée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57AC1945" wp14:editId="00524FBA">
            <wp:extent cx="104775" cy="104775"/>
            <wp:effectExtent l="19050" t="0" r="9525" b="0"/>
            <wp:docPr id="103" name="Imagen 103" descr="cliquez pour entendre : hall d’entrée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liquez pour entendre : hall d’entrée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22" w:author="Unknown"/>
          <w:rFonts w:ascii="Arial" w:eastAsia="Times New Roman" w:hAnsi="Arial" w:cs="Arial"/>
          <w:lang w:eastAsia="es-ES"/>
        </w:rPr>
      </w:pPr>
      <w:ins w:id="23" w:author="Unknown">
        <w:r w:rsidRPr="0002469C">
          <w:rPr>
            <w:rFonts w:ascii="Arial" w:eastAsia="Times New Roman" w:hAnsi="Arial" w:cs="Arial"/>
            <w:lang w:eastAsia="es-ES"/>
          </w:rPr>
          <w:t>Pièce de grandes dimensions qui sert d’accès aux autres pièces de la maison.</w:t>
        </w:r>
      </w:ins>
    </w:p>
    <w:p w:rsidR="005A1020" w:rsidRPr="0002469C" w:rsidRDefault="005A1020" w:rsidP="005A1020">
      <w:pPr>
        <w:ind w:left="0" w:firstLine="0"/>
        <w:outlineLvl w:val="3"/>
        <w:rPr>
          <w:ins w:id="24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25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perron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70C93602" wp14:editId="7229E7B5">
            <wp:extent cx="104775" cy="104775"/>
            <wp:effectExtent l="19050" t="0" r="9525" b="0"/>
            <wp:docPr id="104" name="Imagen 104" descr="cliquez pour entendre : perron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liquez pour entendre : perron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26" w:author="Unknown"/>
          <w:rFonts w:ascii="Arial" w:eastAsia="Times New Roman" w:hAnsi="Arial" w:cs="Arial"/>
          <w:lang w:eastAsia="es-ES"/>
        </w:rPr>
      </w:pPr>
      <w:ins w:id="27" w:author="Unknown">
        <w:r w:rsidRPr="0002469C">
          <w:rPr>
            <w:rFonts w:ascii="Arial" w:eastAsia="Times New Roman" w:hAnsi="Arial" w:cs="Arial"/>
            <w:lang w:eastAsia="es-ES"/>
          </w:rPr>
          <w:t>Escalier extérieur se terminant par une plateforme qui mène à l’entrée d’une habitation.</w:t>
        </w:r>
      </w:ins>
    </w:p>
    <w:p w:rsidR="005A1020" w:rsidRPr="0002469C" w:rsidRDefault="005A1020" w:rsidP="005A1020">
      <w:pPr>
        <w:ind w:left="0" w:firstLine="0"/>
        <w:outlineLvl w:val="3"/>
        <w:rPr>
          <w:ins w:id="28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29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cheminée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4CAAF214" wp14:editId="5515D5B0">
            <wp:extent cx="104775" cy="104775"/>
            <wp:effectExtent l="19050" t="0" r="9525" b="0"/>
            <wp:docPr id="105" name="Imagen 105" descr="cliquez pour entendre : cheminé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liquez pour entendre : cheminé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30" w:author="Unknown"/>
          <w:rFonts w:ascii="Arial" w:eastAsia="Times New Roman" w:hAnsi="Arial" w:cs="Arial"/>
          <w:lang w:eastAsia="es-ES"/>
        </w:rPr>
      </w:pPr>
      <w:ins w:id="31" w:author="Unknown">
        <w:r w:rsidRPr="0002469C">
          <w:rPr>
            <w:rFonts w:ascii="Arial" w:eastAsia="Times New Roman" w:hAnsi="Arial" w:cs="Arial"/>
            <w:lang w:eastAsia="es-ES"/>
          </w:rPr>
          <w:t xml:space="preserve">Dispositif maçonné décoratif aménagé pour y faire du feu.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32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41B39468" wp14:editId="215140F6">
            <wp:extent cx="800100" cy="628650"/>
            <wp:effectExtent l="19050" t="0" r="0" b="0"/>
            <wp:docPr id="106" name="Imagen 106" descr="cheminée à foyer ouvert imag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heminée à foyer ouvert imag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33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"http://www.ledictionnairevisuel.com/maison/chauffage/chauffage-au-bois/cheminee-a-foyer-ouvert.php"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cheminée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à foyer ouvert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34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35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salon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4535D56A" wp14:editId="3D491841">
            <wp:extent cx="104775" cy="104775"/>
            <wp:effectExtent l="19050" t="0" r="9525" b="0"/>
            <wp:docPr id="107" name="Imagen 107" descr="cliquez pour entendre : salon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liquez pour entendre : salon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36" w:author="Unknown"/>
          <w:rFonts w:ascii="Arial" w:eastAsia="Times New Roman" w:hAnsi="Arial" w:cs="Arial"/>
          <w:lang w:eastAsia="es-ES"/>
        </w:rPr>
      </w:pPr>
      <w:ins w:id="37" w:author="Unknown">
        <w:r w:rsidRPr="0002469C">
          <w:rPr>
            <w:rFonts w:ascii="Arial" w:eastAsia="Times New Roman" w:hAnsi="Arial" w:cs="Arial"/>
            <w:lang w:eastAsia="es-ES"/>
          </w:rPr>
          <w:t xml:space="preserve">Pièce conçue et meublée pour recevoir des visiteurs.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38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383439CD" wp14:editId="469A2C30">
            <wp:extent cx="800100" cy="628650"/>
            <wp:effectExtent l="19050" t="0" r="0" b="0"/>
            <wp:docPr id="108" name="Imagen 108" descr="exemples de fauteuils imag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exemples de fauteuils imag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39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"http://www.ledictionnairevisuel.com/maison/ameublement-de-la-maison/fauteuil/exemples-de-fauteuils.php"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exemples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de fauteuils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40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41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salle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à manger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239E088D" wp14:editId="00BADE45">
            <wp:extent cx="104775" cy="104775"/>
            <wp:effectExtent l="19050" t="0" r="9525" b="0"/>
            <wp:docPr id="109" name="Imagen 109" descr="cliquez pour entendre : salle à manger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liquez pour entendre : salle à manger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42" w:author="Unknown"/>
          <w:rFonts w:ascii="Arial" w:eastAsia="Times New Roman" w:hAnsi="Arial" w:cs="Arial"/>
          <w:lang w:eastAsia="es-ES"/>
        </w:rPr>
      </w:pPr>
      <w:ins w:id="43" w:author="Unknown">
        <w:r w:rsidRPr="0002469C">
          <w:rPr>
            <w:rFonts w:ascii="Arial" w:eastAsia="Times New Roman" w:hAnsi="Arial" w:cs="Arial"/>
            <w:lang w:eastAsia="es-ES"/>
          </w:rPr>
          <w:t xml:space="preserve">Pièce conçue et meublée pour prendre les repas ou recevoir à manger.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44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1BEDB6C4" wp14:editId="09892B70">
            <wp:extent cx="800100" cy="628650"/>
            <wp:effectExtent l="19050" t="0" r="0" b="0"/>
            <wp:docPr id="110" name="Imagen 110" descr="verres imag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verres imag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45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"http://www.ledictionnairevisuel.com/alimentation-et-cuisine/cuisine/verres.php"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verres</w:t>
        </w:r>
        <w:proofErr w:type="gramEnd"/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46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6E54296F" wp14:editId="2DC6834B">
            <wp:extent cx="800100" cy="628650"/>
            <wp:effectExtent l="19050" t="0" r="0" b="0"/>
            <wp:docPr id="111" name="Imagen 111" descr="vaisselle imag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vaisselle imag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47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"http://www.ledictionnairevisuel.com/alimentation-et-cuisine/cuisine/vaisselle.php"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vaisselle</w:t>
        </w:r>
        <w:proofErr w:type="gramEnd"/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48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49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garde-manger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33A7AEFC" wp14:editId="42F0D21D">
            <wp:extent cx="104775" cy="104775"/>
            <wp:effectExtent l="19050" t="0" r="9525" b="0"/>
            <wp:docPr id="112" name="Imagen 112" descr="cliquez pour entendre : garde-manger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liquez pour entendre : garde-manger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right="-994" w:firstLine="0"/>
        <w:rPr>
          <w:ins w:id="50" w:author="Unknown"/>
          <w:rFonts w:ascii="Arial" w:eastAsia="Times New Roman" w:hAnsi="Arial" w:cs="Arial"/>
          <w:lang w:eastAsia="es-ES"/>
        </w:rPr>
      </w:pPr>
      <w:ins w:id="51" w:author="Unknown">
        <w:r w:rsidRPr="0002469C">
          <w:rPr>
            <w:rFonts w:ascii="Arial" w:eastAsia="Times New Roman" w:hAnsi="Arial" w:cs="Arial"/>
            <w:lang w:eastAsia="es-ES"/>
          </w:rPr>
          <w:lastRenderedPageBreak/>
          <w:t>Meuble dans lequel sont rangés les aliments ne nécessitant pas de conservation par le froid.</w:t>
        </w:r>
      </w:ins>
    </w:p>
    <w:p w:rsidR="005A1020" w:rsidRPr="0002469C" w:rsidRDefault="005A1020" w:rsidP="005A1020">
      <w:pPr>
        <w:ind w:left="0" w:firstLine="0"/>
        <w:outlineLvl w:val="3"/>
        <w:rPr>
          <w:ins w:id="52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53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cuisine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2BB970D6" wp14:editId="042A9478">
            <wp:extent cx="104775" cy="104775"/>
            <wp:effectExtent l="19050" t="0" r="9525" b="0"/>
            <wp:docPr id="113" name="Imagen 113" descr="cliquez pour entendre : cuisine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liquez pour entendre : cuisine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54" w:author="Unknown"/>
          <w:rFonts w:ascii="Arial" w:eastAsia="Times New Roman" w:hAnsi="Arial" w:cs="Arial"/>
          <w:lang w:eastAsia="es-ES"/>
        </w:rPr>
      </w:pPr>
      <w:ins w:id="55" w:author="Unknown">
        <w:r w:rsidRPr="0002469C">
          <w:rPr>
            <w:rFonts w:ascii="Arial" w:eastAsia="Times New Roman" w:hAnsi="Arial" w:cs="Arial"/>
            <w:lang w:eastAsia="es-ES"/>
          </w:rPr>
          <w:t xml:space="preserve">Pièce où l’on prépare les repas.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56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708E6116" wp14:editId="212F6A40">
            <wp:extent cx="800100" cy="628650"/>
            <wp:effectExtent l="19050" t="0" r="0" b="0"/>
            <wp:docPr id="114" name="Imagen 114" descr="cuisine image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uisine image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57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"http://www.ledictionnairevisuel.com/alimentation-et-cuisine/cuisine/cuisine.php"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cuisine</w:t>
        </w:r>
        <w:proofErr w:type="gramEnd"/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58" w:author="Unknown"/>
          <w:rFonts w:ascii="Arial" w:eastAsia="Times New Roman" w:hAnsi="Arial" w:cs="Arial"/>
          <w:b/>
          <w:bCs/>
          <w:lang w:eastAsia="es-ES"/>
        </w:rPr>
      </w:pPr>
      <w:ins w:id="59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coin-repas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330BEA40" wp14:editId="6B265A49">
            <wp:extent cx="104775" cy="104775"/>
            <wp:effectExtent l="19050" t="0" r="9525" b="0"/>
            <wp:docPr id="115" name="Imagen 115" descr="cliquez pour entendre : coin-repas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liquez pour entendre : coin-repas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60" w:author="Unknown"/>
          <w:rFonts w:ascii="Arial" w:eastAsia="Times New Roman" w:hAnsi="Arial" w:cs="Arial"/>
          <w:lang w:eastAsia="es-ES"/>
        </w:rPr>
      </w:pPr>
      <w:ins w:id="61" w:author="Unknown">
        <w:r w:rsidRPr="0002469C">
          <w:rPr>
            <w:rFonts w:ascii="Arial" w:eastAsia="Times New Roman" w:hAnsi="Arial" w:cs="Arial"/>
            <w:lang w:eastAsia="es-ES"/>
          </w:rPr>
          <w:t>Espace aménagé dans une cuisine pour prendre le repas.</w:t>
        </w:r>
      </w:ins>
    </w:p>
    <w:p w:rsidR="005A1020" w:rsidRPr="0002469C" w:rsidRDefault="005A1020" w:rsidP="005A1020">
      <w:pPr>
        <w:ind w:left="0" w:firstLine="0"/>
        <w:outlineLvl w:val="3"/>
        <w:rPr>
          <w:ins w:id="62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63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porte-fenêtre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396295D6" wp14:editId="161AFB33">
            <wp:extent cx="104775" cy="104775"/>
            <wp:effectExtent l="19050" t="0" r="9525" b="0"/>
            <wp:docPr id="116" name="Imagen 116" descr="cliquez pour entendre : porte-fenêtre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liquez pour entendre : porte-fenêtre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64" w:author="Unknown"/>
          <w:rFonts w:ascii="Arial" w:eastAsia="Times New Roman" w:hAnsi="Arial" w:cs="Arial"/>
          <w:lang w:eastAsia="es-ES"/>
        </w:rPr>
      </w:pPr>
      <w:ins w:id="65" w:author="Unknown">
        <w:r w:rsidRPr="0002469C">
          <w:rPr>
            <w:rFonts w:ascii="Arial" w:eastAsia="Times New Roman" w:hAnsi="Arial" w:cs="Arial"/>
            <w:lang w:eastAsia="es-ES"/>
          </w:rPr>
          <w:t xml:space="preserve">Fenêtre de plain-pied dont un panneau coulissant sert de porte.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66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24239FCE" wp14:editId="05B6783B">
            <wp:extent cx="800100" cy="628650"/>
            <wp:effectExtent l="19050" t="0" r="0" b="0"/>
            <wp:docPr id="117" name="Imagen 117" descr="exemples de portes image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exemples de portes image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67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"http://www.ledictionnairevisuel.com/arts-et-architecture/architecture/elements-architecture/exemples-de-portes.php"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exemples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de portes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68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69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salle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de séjour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442F3378" wp14:editId="61D659BC">
            <wp:extent cx="104775" cy="104775"/>
            <wp:effectExtent l="19050" t="0" r="9525" b="0"/>
            <wp:docPr id="118" name="Imagen 118" descr="cliquez pour entendre : salle de séjour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liquez pour entendre : salle de séjour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70" w:author="Unknown"/>
          <w:rFonts w:ascii="Arial" w:eastAsia="Times New Roman" w:hAnsi="Arial" w:cs="Arial"/>
          <w:lang w:eastAsia="es-ES"/>
        </w:rPr>
      </w:pPr>
      <w:ins w:id="71" w:author="Unknown">
        <w:r w:rsidRPr="0002469C">
          <w:rPr>
            <w:rFonts w:ascii="Arial" w:eastAsia="Times New Roman" w:hAnsi="Arial" w:cs="Arial"/>
            <w:lang w:eastAsia="es-ES"/>
          </w:rPr>
          <w:t xml:space="preserve">Pièce dans laquelle on peut faire différentes activités comme lire, regarder la télévision, etc.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72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773D64A6" wp14:editId="094B2EF7">
            <wp:extent cx="800100" cy="628650"/>
            <wp:effectExtent l="19050" t="0" r="0" b="0"/>
            <wp:docPr id="119" name="Imagen 119" descr="exemples de fauteuils imag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exemples de fauteuils imag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73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"http://www.ledictionnairevisuel.com/maison/ameublement-de-la-maison/fauteuil/exemples-de-fauteuils.php"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exemples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de fauteuils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74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75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entrée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principale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24557A8C" wp14:editId="7E4B04E7">
            <wp:extent cx="104775" cy="104775"/>
            <wp:effectExtent l="19050" t="0" r="9525" b="0"/>
            <wp:docPr id="120" name="Imagen 120" descr="cliquez pour entendre : entrée principale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liquez pour entendre : entrée principale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76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1F080D07" wp14:editId="12E889CE">
            <wp:extent cx="800100" cy="628650"/>
            <wp:effectExtent l="19050" t="0" r="0" b="0"/>
            <wp:docPr id="121" name="Imagen 121" descr="porte extérieure image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porte extérieure image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77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"http://www.ledictionnairevisuel.com/maison/elements-de-la-maison/porte-exterieure.php"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porte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extérieure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78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79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vestibule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7DFB6984" wp14:editId="310BEA4F">
            <wp:extent cx="104775" cy="104775"/>
            <wp:effectExtent l="19050" t="0" r="9525" b="0"/>
            <wp:docPr id="122" name="Imagen 122" descr="cliquez pour entendre : vestibule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liquez pour entendre : vestibule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80" w:author="Unknown"/>
          <w:rFonts w:ascii="Arial" w:eastAsia="Times New Roman" w:hAnsi="Arial" w:cs="Arial"/>
          <w:lang w:eastAsia="es-ES"/>
        </w:rPr>
      </w:pPr>
      <w:ins w:id="81" w:author="Unknown">
        <w:r w:rsidRPr="0002469C">
          <w:rPr>
            <w:rFonts w:ascii="Arial" w:eastAsia="Times New Roman" w:hAnsi="Arial" w:cs="Arial"/>
            <w:lang w:eastAsia="es-ES"/>
          </w:rPr>
          <w:t>Pièce d’entrée de la maison.</w:t>
        </w:r>
      </w:ins>
    </w:p>
    <w:p w:rsidR="005A1020" w:rsidRPr="0002469C" w:rsidRDefault="005A1020" w:rsidP="005A1020">
      <w:pPr>
        <w:ind w:left="0" w:firstLine="0"/>
        <w:outlineLvl w:val="3"/>
        <w:rPr>
          <w:ins w:id="82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83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vestiaire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3128AE32" wp14:editId="00AF714F">
            <wp:extent cx="104775" cy="104775"/>
            <wp:effectExtent l="19050" t="0" r="9525" b="0"/>
            <wp:docPr id="123" name="Imagen 123" descr="cliquez pour entendre : vestiaire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liquez pour entendre : vestiaire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84" w:author="Unknown"/>
          <w:rFonts w:ascii="Arial" w:eastAsia="Times New Roman" w:hAnsi="Arial" w:cs="Arial"/>
          <w:lang w:eastAsia="es-ES"/>
        </w:rPr>
      </w:pPr>
      <w:ins w:id="85" w:author="Unknown">
        <w:r w:rsidRPr="0002469C">
          <w:rPr>
            <w:rFonts w:ascii="Arial" w:eastAsia="Times New Roman" w:hAnsi="Arial" w:cs="Arial"/>
            <w:lang w:eastAsia="es-ES"/>
          </w:rPr>
          <w:t>Espace aménagé pour déposer vêtements, chapeaux, parapluies, etc.</w:t>
        </w:r>
      </w:ins>
    </w:p>
    <w:p w:rsidR="005A1020" w:rsidRPr="0002469C" w:rsidRDefault="005A1020" w:rsidP="005A1020">
      <w:pPr>
        <w:ind w:left="0" w:firstLine="0"/>
        <w:outlineLvl w:val="3"/>
        <w:rPr>
          <w:ins w:id="86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87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lastRenderedPageBreak/>
          <w:t>escalier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659A9F91" wp14:editId="77E85C88">
            <wp:extent cx="104775" cy="104775"/>
            <wp:effectExtent l="19050" t="0" r="9525" b="0"/>
            <wp:docPr id="124" name="Imagen 124" descr="cliquez pour entendre : escalier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liquez pour entendre : escalier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right="-994" w:firstLine="0"/>
        <w:rPr>
          <w:ins w:id="88" w:author="Unknown"/>
          <w:rFonts w:ascii="Arial" w:eastAsia="Times New Roman" w:hAnsi="Arial" w:cs="Arial"/>
          <w:lang w:eastAsia="es-ES"/>
        </w:rPr>
      </w:pPr>
      <w:ins w:id="89" w:author="Unknown">
        <w:r w:rsidRPr="0002469C">
          <w:rPr>
            <w:rFonts w:ascii="Arial" w:eastAsia="Times New Roman" w:hAnsi="Arial" w:cs="Arial"/>
            <w:lang w:eastAsia="es-ES"/>
          </w:rPr>
          <w:t xml:space="preserve">Élément de structure permettant la circulation entre les niveaux d’une habitation, d’un édifice.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90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2832D76D" wp14:editId="417F3A67">
            <wp:extent cx="800100" cy="628650"/>
            <wp:effectExtent l="19050" t="0" r="0" b="0"/>
            <wp:docPr id="125" name="Imagen 125" descr="escalier image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escalier image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1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"http://www.ledictionnairevisuel.com/maison/structure-une-maison/escalier.php"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escalier</w:t>
        </w:r>
        <w:proofErr w:type="gramEnd"/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ind w:left="0" w:firstLine="0"/>
        <w:outlineLvl w:val="3"/>
        <w:rPr>
          <w:ins w:id="92" w:author="Unknown"/>
          <w:rFonts w:ascii="Arial" w:eastAsia="Times New Roman" w:hAnsi="Arial" w:cs="Arial"/>
          <w:b/>
          <w:bCs/>
          <w:lang w:eastAsia="es-ES"/>
        </w:rPr>
      </w:pPr>
      <w:proofErr w:type="gramStart"/>
      <w:ins w:id="93" w:author="Unknown">
        <w:r w:rsidRPr="0002469C">
          <w:rPr>
            <w:rFonts w:ascii="Arial" w:eastAsia="Times New Roman" w:hAnsi="Arial" w:cs="Arial"/>
            <w:b/>
            <w:bCs/>
            <w:lang w:eastAsia="es-ES"/>
          </w:rPr>
          <w:t>buanderie</w:t>
        </w:r>
        <w:proofErr w:type="gramEnd"/>
        <w:r w:rsidRPr="0002469C">
          <w:rPr>
            <w:rFonts w:ascii="Arial" w:eastAsia="Times New Roman" w:hAnsi="Arial" w:cs="Arial"/>
            <w:b/>
            <w:bCs/>
            <w:lang w:eastAsia="es-ES"/>
          </w:rPr>
          <w:t xml:space="preserve"> </w:t>
        </w:r>
      </w:ins>
      <w:r w:rsidRPr="0002469C">
        <w:rPr>
          <w:rFonts w:ascii="Arial" w:eastAsia="Times New Roman" w:hAnsi="Arial" w:cs="Arial"/>
          <w:b/>
          <w:bCs/>
          <w:noProof/>
          <w:color w:val="0000FF"/>
          <w:lang w:val="es-ES" w:eastAsia="es-ES"/>
        </w:rPr>
        <w:drawing>
          <wp:inline distT="0" distB="0" distL="0" distR="0" wp14:anchorId="48F05809" wp14:editId="476E2A36">
            <wp:extent cx="104775" cy="104775"/>
            <wp:effectExtent l="19050" t="0" r="9525" b="0"/>
            <wp:docPr id="126" name="Imagen 126" descr="cliquez pour entendre : buanderie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liquez pour entendre : buanderie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94" w:author="Unknown"/>
          <w:rFonts w:ascii="Arial" w:eastAsia="Times New Roman" w:hAnsi="Arial" w:cs="Arial"/>
          <w:lang w:eastAsia="es-ES"/>
        </w:rPr>
      </w:pPr>
      <w:ins w:id="95" w:author="Unknown">
        <w:r w:rsidRPr="0002469C">
          <w:rPr>
            <w:rFonts w:ascii="Arial" w:eastAsia="Times New Roman" w:hAnsi="Arial" w:cs="Arial"/>
            <w:lang w:eastAsia="es-ES"/>
          </w:rPr>
          <w:t xml:space="preserve">Pièce où on fait la lessive. </w:t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96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68562465" wp14:editId="4BBF1B2B">
            <wp:extent cx="800100" cy="628650"/>
            <wp:effectExtent l="19050" t="0" r="0" b="0"/>
            <wp:docPr id="127" name="Imagen 127" descr="sèche-linge électrique : sécheuse image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sèche-linge électrique : sécheuse image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7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"http://www.ledictionnairevisuel.com/maison/ameublement-de-la-maison/appareils-electromenagers/seche-linge-electrique-secheuse.php"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sèche-linge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électrique : sécheuse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ins w:id="98" w:author="Unknown"/>
          <w:rFonts w:ascii="Arial" w:eastAsia="Times New Roman" w:hAnsi="Arial" w:cs="Arial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7D8230B6" wp14:editId="0693AC22">
            <wp:extent cx="800100" cy="628650"/>
            <wp:effectExtent l="19050" t="0" r="0" b="0"/>
            <wp:docPr id="128" name="Imagen 128" descr="lave-linge : laveuse image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lave-linge : laveuse image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9" w:author="Unknown">
        <w:r w:rsidRPr="0002469C">
          <w:rPr>
            <w:rFonts w:ascii="Arial" w:eastAsia="Times New Roman" w:hAnsi="Arial" w:cs="Arial"/>
            <w:lang w:eastAsia="es-ES"/>
          </w:rPr>
          <w:br/>
        </w:r>
        <w:r w:rsidRPr="0002469C">
          <w:rPr>
            <w:rFonts w:ascii="Arial" w:eastAsia="Times New Roman" w:hAnsi="Arial" w:cs="Arial"/>
            <w:lang w:eastAsia="es-ES"/>
          </w:rPr>
          <w:fldChar w:fldCharType="begin"/>
        </w:r>
        <w:r w:rsidRPr="0002469C">
          <w:rPr>
            <w:rFonts w:ascii="Arial" w:eastAsia="Times New Roman" w:hAnsi="Arial" w:cs="Arial"/>
            <w:lang w:eastAsia="es-ES"/>
          </w:rPr>
          <w:instrText xml:space="preserve"> HYPERLINK "http://www.ledictionnairevisuel.com/maison/ameublement-de-la-maison/appareils-electromenagers/lave-linge-laveuse.php" </w:instrText>
        </w:r>
        <w:r w:rsidRPr="0002469C">
          <w:rPr>
            <w:rFonts w:ascii="Arial" w:eastAsia="Times New Roman" w:hAnsi="Arial" w:cs="Arial"/>
            <w:lang w:eastAsia="es-ES"/>
          </w:rPr>
          <w:fldChar w:fldCharType="separate"/>
        </w:r>
        <w:proofErr w:type="gramStart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lave-linge</w:t>
        </w:r>
        <w:proofErr w:type="gramEnd"/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: laveuse</w:t>
        </w:r>
        <w:r w:rsidRPr="0002469C">
          <w:rPr>
            <w:rFonts w:ascii="Arial" w:eastAsia="Times New Roman" w:hAnsi="Arial" w:cs="Arial"/>
            <w:lang w:eastAsia="es-ES"/>
          </w:rPr>
          <w:fldChar w:fldCharType="end"/>
        </w:r>
        <w:r w:rsidRPr="0002469C">
          <w:rPr>
            <w:rFonts w:ascii="Arial" w:eastAsia="Times New Roman" w:hAnsi="Arial" w:cs="Arial"/>
            <w:lang w:eastAsia="es-ES"/>
          </w:rPr>
          <w:br w:type="textWrapping" w:clear="all"/>
        </w:r>
      </w:ins>
    </w:p>
    <w:p w:rsidR="00706E16" w:rsidRPr="0002469C" w:rsidRDefault="00706E16" w:rsidP="005A1020">
      <w:pPr>
        <w:rPr>
          <w:rFonts w:ascii="Arial" w:hAnsi="Arial" w:cs="Arial"/>
          <w:b/>
        </w:rPr>
      </w:pPr>
      <w:bookmarkStart w:id="100" w:name="_GoBack"/>
      <w:bookmarkEnd w:id="100"/>
    </w:p>
    <w:p w:rsidR="005A1020" w:rsidRPr="0002469C" w:rsidRDefault="005A1020" w:rsidP="005A1020">
      <w:pPr>
        <w:rPr>
          <w:rFonts w:ascii="Arial" w:hAnsi="Arial" w:cs="Arial"/>
          <w:b/>
        </w:rPr>
      </w:pPr>
      <w:r w:rsidRPr="0002469C">
        <w:rPr>
          <w:rFonts w:ascii="Arial" w:hAnsi="Arial" w:cs="Arial"/>
          <w:b/>
        </w:rPr>
        <w:t>2.</w:t>
      </w:r>
      <w:r w:rsidR="00706E16" w:rsidRPr="0002469C">
        <w:rPr>
          <w:rFonts w:ascii="Arial" w:hAnsi="Arial" w:cs="Arial"/>
          <w:b/>
        </w:rPr>
        <w:t xml:space="preserve"> </w:t>
      </w:r>
      <w:r w:rsidRPr="0002469C">
        <w:rPr>
          <w:rFonts w:ascii="Arial" w:hAnsi="Arial" w:cs="Arial"/>
          <w:b/>
        </w:rPr>
        <w:t>TYPES DE LOGEMENT</w:t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- appartement: dans un immeuble, appartement dans un HLM</w:t>
      </w:r>
      <w:r w:rsidR="00892188" w:rsidRPr="0002469C">
        <w:rPr>
          <w:rFonts w:ascii="Arial" w:hAnsi="Arial" w:cs="Arial"/>
        </w:rPr>
        <w:t xml:space="preserve"> – un meublé</w:t>
      </w:r>
    </w:p>
    <w:p w:rsidR="00892188" w:rsidRPr="0002469C" w:rsidRDefault="00892188" w:rsidP="00892188">
      <w:pPr>
        <w:rPr>
          <w:rFonts w:ascii="Arial" w:hAnsi="Arial" w:cs="Arial"/>
        </w:rPr>
      </w:pPr>
      <w:r w:rsidRPr="0002469C">
        <w:rPr>
          <w:rFonts w:ascii="Arial" w:hAnsi="Arial" w:cs="Arial"/>
        </w:rPr>
        <w:t xml:space="preserve">un </w:t>
      </w:r>
      <w:r w:rsidRPr="0002469C">
        <w:rPr>
          <w:rFonts w:ascii="Arial" w:hAnsi="Arial" w:cs="Arial"/>
        </w:rPr>
        <w:t>F2, F3 … : pièces fermées</w:t>
      </w:r>
    </w:p>
    <w:p w:rsidR="00706E16" w:rsidRPr="0002469C" w:rsidRDefault="00892188" w:rsidP="0002469C">
      <w:pPr>
        <w:rPr>
          <w:rFonts w:ascii="Arial" w:hAnsi="Arial" w:cs="Arial"/>
        </w:rPr>
      </w:pPr>
      <w:r w:rsidRPr="0002469C">
        <w:rPr>
          <w:rFonts w:ascii="Arial" w:hAnsi="Arial" w:cs="Arial"/>
          <w:noProof/>
          <w:lang w:val="es-ES" w:eastAsia="es-ES"/>
        </w:rPr>
        <w:drawing>
          <wp:inline distT="0" distB="0" distL="0" distR="0" wp14:anchorId="66AD590B" wp14:editId="233DD9EF">
            <wp:extent cx="4867275" cy="2865637"/>
            <wp:effectExtent l="0" t="0" r="0" b="0"/>
            <wp:docPr id="17" name="il_fi" descr="http://www.automation-drive.com/EX/05-15-03/Ap13_R-2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utomation-drive.com/EX/05-15-03/Ap13_R-2_A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301" cy="287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-chalet (à la montagne – au Québec)</w:t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lastRenderedPageBreak/>
        <w:t>-château</w:t>
      </w:r>
    </w:p>
    <w:p w:rsidR="0002469C" w:rsidRDefault="00C77852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 xml:space="preserve">- </w:t>
      </w:r>
      <w:r w:rsidR="0002469C">
        <w:rPr>
          <w:rFonts w:ascii="Arial" w:hAnsi="Arial" w:cs="Arial"/>
        </w:rPr>
        <w:t>maison :</w:t>
      </w:r>
    </w:p>
    <w:p w:rsidR="00C77852" w:rsidRPr="0002469C" w:rsidRDefault="00C77852" w:rsidP="005A1020">
      <w:pPr>
        <w:rPr>
          <w:rFonts w:ascii="Arial" w:hAnsi="Arial" w:cs="Arial"/>
        </w:rPr>
      </w:pPr>
      <w:proofErr w:type="gramStart"/>
      <w:r w:rsidRPr="0002469C">
        <w:rPr>
          <w:rFonts w:ascii="Arial" w:hAnsi="Arial" w:cs="Arial"/>
        </w:rPr>
        <w:t>maison</w:t>
      </w:r>
      <w:proofErr w:type="gramEnd"/>
      <w:r w:rsidR="00706E16" w:rsidRPr="0002469C">
        <w:rPr>
          <w:rFonts w:ascii="Arial" w:hAnsi="Arial" w:cs="Arial"/>
        </w:rPr>
        <w:t xml:space="preserve"> mitoyenne</w:t>
      </w:r>
    </w:p>
    <w:p w:rsidR="00706E16" w:rsidRDefault="00706E16" w:rsidP="005A1020">
      <w:pPr>
        <w:rPr>
          <w:rFonts w:ascii="Arial" w:hAnsi="Arial" w:cs="Arial"/>
        </w:rPr>
      </w:pPr>
      <w:r w:rsidRPr="0002469C">
        <w:rPr>
          <w:rFonts w:ascii="Arial" w:hAnsi="Arial" w:cs="Arial"/>
          <w:noProof/>
          <w:color w:val="1122CC"/>
          <w:shd w:val="clear" w:color="auto" w:fill="CCCCCC"/>
          <w:lang w:val="es-ES" w:eastAsia="es-ES"/>
        </w:rPr>
        <w:drawing>
          <wp:inline distT="0" distB="0" distL="0" distR="0" wp14:anchorId="3C094303" wp14:editId="4A5CA427">
            <wp:extent cx="2105025" cy="1581150"/>
            <wp:effectExtent l="0" t="0" r="9525" b="0"/>
            <wp:docPr id="13" name="Imagen 13" descr="http://t3.gstatic.com/images?q=tbn:ANd9GcTe1JqQLZmaW77ABV-jiCjOSdJPVarWLuvPDSus21RV7YEN24DdJQ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e1JqQLZmaW77ABV-jiCjOSdJPVarWLuvPDSus21RV7YEN24DdJQ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9C" w:rsidRDefault="0002469C" w:rsidP="005A1020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maison</w:t>
      </w:r>
      <w:proofErr w:type="gramEnd"/>
      <w:r>
        <w:rPr>
          <w:rFonts w:ascii="Arial" w:hAnsi="Arial" w:cs="Arial"/>
        </w:rPr>
        <w:t xml:space="preserve"> à colombage (Alsace)</w:t>
      </w:r>
    </w:p>
    <w:p w:rsidR="0002469C" w:rsidRPr="0002469C" w:rsidRDefault="0002469C" w:rsidP="005A1020">
      <w:pPr>
        <w:rPr>
          <w:rFonts w:ascii="Arial" w:hAnsi="Arial" w:cs="Arial"/>
        </w:rPr>
      </w:pPr>
      <w:r>
        <w:rPr>
          <w:rFonts w:ascii="Arial" w:hAnsi="Arial" w:cs="Arial"/>
          <w:noProof/>
          <w:color w:val="1122CC"/>
          <w:sz w:val="27"/>
          <w:szCs w:val="27"/>
          <w:lang w:val="es-ES" w:eastAsia="es-ES"/>
        </w:rPr>
        <w:drawing>
          <wp:inline distT="0" distB="0" distL="0" distR="0">
            <wp:extent cx="2105025" cy="1247775"/>
            <wp:effectExtent l="0" t="0" r="9525" b="9525"/>
            <wp:docPr id="20" name="Imagen 20" descr="http://t0.gstatic.com/images?q=tbn:ANd9GcRFjFAJyzOkLM_i-a4oIDJXsqoqJ3CKV092DV1GeVYCRYBpNfOCVw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FjFAJyzOkLM_i-a4oIDJXsqoqJ3CKV092DV1GeVYCRYBpNfOCVw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-pavillon (avec jardin)</w:t>
      </w:r>
    </w:p>
    <w:p w:rsidR="00706E16" w:rsidRPr="0002469C" w:rsidRDefault="00706E16" w:rsidP="005A1020">
      <w:pPr>
        <w:rPr>
          <w:rFonts w:ascii="Arial" w:hAnsi="Arial" w:cs="Arial"/>
        </w:rPr>
      </w:pPr>
      <w:r w:rsidRPr="0002469C">
        <w:rPr>
          <w:rFonts w:ascii="Arial" w:hAnsi="Arial" w:cs="Arial"/>
          <w:noProof/>
          <w:lang w:val="es-ES" w:eastAsia="es-ES"/>
        </w:rPr>
        <w:drawing>
          <wp:inline distT="0" distB="0" distL="0" distR="0" wp14:anchorId="5F1252BE" wp14:editId="5CFD3669">
            <wp:extent cx="2143125" cy="1685925"/>
            <wp:effectExtent l="0" t="0" r="9525" b="9525"/>
            <wp:docPr id="12" name="il_fi" descr="http://www.constructionsploeucoises.com/images/construction-pavil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nstructionsploeucoises.com/images/construction-pavillon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-villa, villa jumelée</w:t>
      </w:r>
    </w:p>
    <w:p w:rsidR="00706E16" w:rsidRPr="0002469C" w:rsidRDefault="00706E16" w:rsidP="005A1020">
      <w:pPr>
        <w:rPr>
          <w:rFonts w:ascii="Arial" w:hAnsi="Arial" w:cs="Arial"/>
        </w:rPr>
      </w:pPr>
      <w:r w:rsidRPr="0002469C">
        <w:rPr>
          <w:rFonts w:ascii="Arial" w:hAnsi="Arial" w:cs="Arial"/>
          <w:noProof/>
          <w:color w:val="1122CC"/>
          <w:lang w:val="es-ES" w:eastAsia="es-ES"/>
        </w:rPr>
        <w:drawing>
          <wp:inline distT="0" distB="0" distL="0" distR="0" wp14:anchorId="791D4FDB" wp14:editId="748D6C1B">
            <wp:extent cx="1524000" cy="1143000"/>
            <wp:effectExtent l="0" t="0" r="0" b="0"/>
            <wp:docPr id="14" name="rg_hi" descr="http://t3.gstatic.com/images?q=tbn:ANd9GcQkgPBmYxuGzh_dxJy4lhaAunnohZuaaj-ID2X8Zjmpaf7FxJhC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kgPBmYxuGzh_dxJy4lhaAunnohZuaaj-ID2X8Zjmpaf7FxJhC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-SDF : sans domicile fixe</w:t>
      </w:r>
    </w:p>
    <w:p w:rsidR="005A1020" w:rsidRPr="0002469C" w:rsidRDefault="005A1020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lastRenderedPageBreak/>
        <w:t>-résidence principale/résidence secondaire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  <w:u w:val="single"/>
        </w:rPr>
        <w:t>En vacances</w:t>
      </w:r>
      <w:r w:rsidRPr="0002469C">
        <w:rPr>
          <w:rFonts w:ascii="Arial" w:hAnsi="Arial" w:cs="Arial"/>
        </w:rPr>
        <w:t>.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Hôtel (Chambre d’hôtel)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Camping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Chez l’habitant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  <w:color w:val="000000"/>
        </w:rPr>
        <w:t>Ferme auberge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Gîte rural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Auberge de jeunesse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Bungalow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Hutte</w:t>
      </w:r>
    </w:p>
    <w:p w:rsidR="00892188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Cabane</w:t>
      </w:r>
    </w:p>
    <w:p w:rsidR="0002469C" w:rsidRPr="0002469C" w:rsidRDefault="0002469C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  <w:noProof/>
          <w:lang w:val="es-ES" w:eastAsia="es-ES"/>
        </w:rPr>
        <w:drawing>
          <wp:inline distT="0" distB="0" distL="0" distR="0" wp14:anchorId="52DB14CD" wp14:editId="39B9D005">
            <wp:extent cx="1943100" cy="1352550"/>
            <wp:effectExtent l="0" t="0" r="0" b="0"/>
            <wp:docPr id="19" name="il_fi" descr="http://3.bp.blogspot.com/_JJLo7WGWmWs/TSs3XXk0VfI/AAAAAAAADV4/lR06yiMkuYw/s1600/cabane_perchee_1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JJLo7WGWmWs/TSs3XXk0VfI/AAAAAAAADV4/lR06yiMkuYw/s1600/cabane_perchee_1_p.jp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</w:rPr>
        <w:t>Refuge de montagne</w:t>
      </w:r>
    </w:p>
    <w:p w:rsidR="00892188" w:rsidRPr="0002469C" w:rsidRDefault="00892188" w:rsidP="00892188">
      <w:pPr>
        <w:ind w:left="0"/>
        <w:rPr>
          <w:rFonts w:ascii="Arial" w:hAnsi="Arial" w:cs="Arial"/>
        </w:rPr>
      </w:pPr>
      <w:r w:rsidRPr="0002469C"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 wp14:anchorId="7079490F" wp14:editId="77F4AB06">
            <wp:extent cx="2152650" cy="1343025"/>
            <wp:effectExtent l="19050" t="0" r="0" b="0"/>
            <wp:docPr id="18" name="Imagen 18" descr="http://upload.wikimedia.org/wikipedia/commons/thumb/d/d5/Bivouac2.jpg/260px-Bivouac2.jpg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upload.wikimedia.org/wikipedia/commons/thumb/d/d5/Bivouac2.jpg/260px-Bivouac2.jpg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hAnsi="Arial" w:cs="Arial"/>
        </w:rPr>
        <w:t xml:space="preserve"> Bivouac</w:t>
      </w:r>
    </w:p>
    <w:p w:rsidR="00892188" w:rsidRPr="0002469C" w:rsidRDefault="00892188" w:rsidP="00892188">
      <w:pPr>
        <w:rPr>
          <w:rFonts w:ascii="Arial" w:hAnsi="Arial" w:cs="Arial"/>
          <w:u w:val="single"/>
        </w:rPr>
      </w:pPr>
      <w:r w:rsidRPr="0002469C">
        <w:rPr>
          <w:rFonts w:ascii="Arial" w:hAnsi="Arial" w:cs="Arial"/>
          <w:u w:val="single"/>
        </w:rPr>
        <w:t>Pour étudiant universitaire</w:t>
      </w:r>
    </w:p>
    <w:p w:rsidR="00706E16" w:rsidRPr="0002469C" w:rsidRDefault="00892188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Appartement dans une résidence privée</w:t>
      </w:r>
    </w:p>
    <w:p w:rsidR="00892188" w:rsidRPr="0002469C" w:rsidRDefault="00892188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 xml:space="preserve">Chambre ou résidence étudiante conventionnée (avec kitchenette) dans une cité </w:t>
      </w:r>
      <w:proofErr w:type="gramStart"/>
      <w:r w:rsidRPr="0002469C">
        <w:rPr>
          <w:rFonts w:ascii="Arial" w:hAnsi="Arial" w:cs="Arial"/>
        </w:rPr>
        <w:t>U(</w:t>
      </w:r>
      <w:proofErr w:type="spellStart"/>
      <w:proofErr w:type="gramEnd"/>
      <w:r w:rsidRPr="0002469C">
        <w:rPr>
          <w:rFonts w:ascii="Arial" w:hAnsi="Arial" w:cs="Arial"/>
        </w:rPr>
        <w:t>niversitaire</w:t>
      </w:r>
      <w:proofErr w:type="spellEnd"/>
      <w:r w:rsidRPr="0002469C">
        <w:rPr>
          <w:rFonts w:ascii="Arial" w:hAnsi="Arial" w:cs="Arial"/>
        </w:rPr>
        <w:t>)</w:t>
      </w:r>
    </w:p>
    <w:p w:rsidR="00892188" w:rsidRPr="0002469C" w:rsidRDefault="00892188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Chambre dans un foyer</w:t>
      </w:r>
    </w:p>
    <w:p w:rsidR="0002469C" w:rsidRPr="0002469C" w:rsidRDefault="0002469C" w:rsidP="005A1020">
      <w:pPr>
        <w:rPr>
          <w:rFonts w:ascii="Arial" w:hAnsi="Arial" w:cs="Arial"/>
        </w:rPr>
      </w:pPr>
      <w:r w:rsidRPr="0002469C">
        <w:rPr>
          <w:rFonts w:ascii="Arial" w:hAnsi="Arial" w:cs="Arial"/>
        </w:rPr>
        <w:t>Chambre non indépendante (chez l’habitant)</w:t>
      </w:r>
    </w:p>
    <w:p w:rsidR="005A1020" w:rsidRPr="0002469C" w:rsidRDefault="005A1020" w:rsidP="005A1020">
      <w:pPr>
        <w:rPr>
          <w:rFonts w:ascii="Arial" w:hAnsi="Arial" w:cs="Arial"/>
          <w:b/>
        </w:rPr>
      </w:pPr>
      <w:r w:rsidRPr="0002469C">
        <w:rPr>
          <w:rFonts w:ascii="Arial" w:hAnsi="Arial" w:cs="Arial"/>
          <w:b/>
        </w:rPr>
        <w:lastRenderedPageBreak/>
        <w:t xml:space="preserve">3. </w:t>
      </w:r>
      <w:r w:rsidR="00C77852" w:rsidRPr="0002469C">
        <w:rPr>
          <w:rFonts w:ascii="Arial" w:hAnsi="Arial" w:cs="Arial"/>
          <w:b/>
        </w:rPr>
        <w:t xml:space="preserve">louer </w:t>
      </w:r>
    </w:p>
    <w:p w:rsidR="005A1020" w:rsidRPr="0002469C" w:rsidRDefault="005A1020" w:rsidP="005A1020">
      <w:pPr>
        <w:rPr>
          <w:rFonts w:ascii="Arial" w:hAnsi="Arial" w:cs="Arial"/>
        </w:rPr>
      </w:pPr>
      <w:proofErr w:type="gramStart"/>
      <w:r w:rsidRPr="0002469C">
        <w:rPr>
          <w:rFonts w:ascii="Arial" w:hAnsi="Arial" w:cs="Arial"/>
        </w:rPr>
        <w:t>colocation</w:t>
      </w:r>
      <w:proofErr w:type="gramEnd"/>
      <w:r w:rsidRPr="0002469C">
        <w:rPr>
          <w:rFonts w:ascii="Arial" w:hAnsi="Arial" w:cs="Arial"/>
        </w:rPr>
        <w:t> : location en commun (colocataires au/à la propriétaire)</w:t>
      </w:r>
    </w:p>
    <w:p w:rsidR="005A1020" w:rsidRPr="0002469C" w:rsidRDefault="005A1020" w:rsidP="005A1020">
      <w:pPr>
        <w:rPr>
          <w:rFonts w:ascii="Arial" w:hAnsi="Arial" w:cs="Arial"/>
        </w:rPr>
      </w:pPr>
      <w:proofErr w:type="gramStart"/>
      <w:r w:rsidRPr="0002469C">
        <w:rPr>
          <w:rFonts w:ascii="Arial" w:hAnsi="Arial" w:cs="Arial"/>
        </w:rPr>
        <w:t>loyer</w:t>
      </w:r>
      <w:proofErr w:type="gramEnd"/>
      <w:r w:rsidRPr="0002469C">
        <w:rPr>
          <w:rFonts w:ascii="Arial" w:hAnsi="Arial" w:cs="Arial"/>
        </w:rPr>
        <w:t> : à payer chaque mois – contrat de bail</w:t>
      </w:r>
    </w:p>
    <w:p w:rsidR="005A1020" w:rsidRPr="0002469C" w:rsidRDefault="005A1020" w:rsidP="005A1020">
      <w:pPr>
        <w:rPr>
          <w:rFonts w:ascii="Arial" w:hAnsi="Arial" w:cs="Arial"/>
        </w:rPr>
      </w:pPr>
      <w:proofErr w:type="gramStart"/>
      <w:r w:rsidRPr="0002469C">
        <w:rPr>
          <w:rFonts w:ascii="Arial" w:hAnsi="Arial" w:cs="Arial"/>
        </w:rPr>
        <w:t>charges</w:t>
      </w:r>
      <w:proofErr w:type="gramEnd"/>
      <w:r w:rsidRPr="0002469C">
        <w:rPr>
          <w:rFonts w:ascii="Arial" w:hAnsi="Arial" w:cs="Arial"/>
        </w:rPr>
        <w:t> : eau, électricité</w:t>
      </w:r>
    </w:p>
    <w:p w:rsidR="005A1020" w:rsidRPr="0002469C" w:rsidRDefault="005A1020" w:rsidP="005A1020">
      <w:pPr>
        <w:rPr>
          <w:rFonts w:ascii="Arial" w:hAnsi="Arial" w:cs="Arial"/>
        </w:rPr>
      </w:pPr>
      <w:proofErr w:type="gramStart"/>
      <w:r w:rsidRPr="0002469C">
        <w:rPr>
          <w:rFonts w:ascii="Arial" w:hAnsi="Arial" w:cs="Arial"/>
        </w:rPr>
        <w:t>caution</w:t>
      </w:r>
      <w:proofErr w:type="gramEnd"/>
      <w:r w:rsidRPr="0002469C">
        <w:rPr>
          <w:rFonts w:ascii="Arial" w:hAnsi="Arial" w:cs="Arial"/>
        </w:rPr>
        <w:t> : payer en avance</w:t>
      </w:r>
    </w:p>
    <w:p w:rsidR="00706E16" w:rsidRPr="0002469C" w:rsidRDefault="00706E16" w:rsidP="00DA3928">
      <w:pPr>
        <w:rPr>
          <w:rFonts w:ascii="Arial" w:hAnsi="Arial" w:cs="Arial"/>
          <w:b/>
        </w:rPr>
      </w:pPr>
    </w:p>
    <w:p w:rsidR="005A1020" w:rsidRPr="0002469C" w:rsidRDefault="00C77852" w:rsidP="00DA3928">
      <w:pPr>
        <w:rPr>
          <w:rFonts w:ascii="Arial" w:hAnsi="Arial" w:cs="Arial"/>
          <w:b/>
        </w:rPr>
      </w:pPr>
      <w:r w:rsidRPr="0002469C">
        <w:rPr>
          <w:rFonts w:ascii="Arial" w:hAnsi="Arial" w:cs="Arial"/>
          <w:b/>
        </w:rPr>
        <w:t>4</w:t>
      </w:r>
      <w:r w:rsidR="005A1020" w:rsidRPr="0002469C">
        <w:rPr>
          <w:rFonts w:ascii="Arial" w:hAnsi="Arial" w:cs="Arial"/>
          <w:b/>
        </w:rPr>
        <w:t xml:space="preserve"> .ANNONCES</w:t>
      </w:r>
    </w:p>
    <w:p w:rsidR="005A1020" w:rsidRPr="0002469C" w:rsidRDefault="005A1020" w:rsidP="00DA3928">
      <w:pPr>
        <w:rPr>
          <w:rFonts w:ascii="Arial" w:hAnsi="Arial" w:cs="Arial"/>
        </w:rPr>
      </w:pPr>
      <w:r w:rsidRPr="0002469C">
        <w:rPr>
          <w:rFonts w:ascii="Arial" w:hAnsi="Arial" w:cs="Arial"/>
        </w:rPr>
        <w:t>À vendre – À louer</w:t>
      </w:r>
    </w:p>
    <w:p w:rsidR="005A1020" w:rsidRPr="0002469C" w:rsidRDefault="005A1020" w:rsidP="005A1020">
      <w:pPr>
        <w:pStyle w:val="Prrafodelista"/>
        <w:numPr>
          <w:ilvl w:val="0"/>
          <w:numId w:val="11"/>
        </w:numPr>
        <w:rPr>
          <w:rFonts w:ascii="Arial" w:hAnsi="Arial" w:cs="Arial"/>
        </w:rPr>
      </w:pPr>
      <w:r w:rsidRPr="0002469C">
        <w:rPr>
          <w:rFonts w:ascii="Arial" w:hAnsi="Arial" w:cs="Arial"/>
        </w:rPr>
        <w:t>En France</w:t>
      </w:r>
    </w:p>
    <w:p w:rsidR="005A1020" w:rsidRPr="0002469C" w:rsidRDefault="005A1020" w:rsidP="005A1020">
      <w:pPr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FFFFFF"/>
          <w:lang w:eastAsia="es-ES"/>
        </w:rPr>
      </w:pPr>
      <w:r w:rsidRPr="0002469C">
        <w:rPr>
          <w:rFonts w:ascii="Arial" w:eastAsia="Times New Roman" w:hAnsi="Arial" w:cs="Arial"/>
          <w:b/>
          <w:bCs/>
          <w:color w:val="FFFFFF"/>
          <w:lang w:eastAsia="es-ES"/>
        </w:rPr>
        <w:t>Vidéos à la une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0051F8A6" wp14:editId="63BCA855">
            <wp:extent cx="1466850" cy="1085850"/>
            <wp:effectExtent l="19050" t="0" r="0" b="0"/>
            <wp:docPr id="47" name="Imagen 47" descr="Uzès (30) - Vente Villa - Prix: 699 000 &amp;amp;euro; - Villa d'architecte très contemporaine, piscine, pompe à chaleur, béton ciré, terrain boisé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Uzès (30) - Vente Villa - Prix: 699 000 &amp;amp;euro; - Villa d'architecte très contemporaine, piscine, pompe à chaleur, béton ciré, terrain boisé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64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Uzès (30) - Vente Villa - Prix: 699 000 &amp;euro; - Villa d'architecte très contemporaine, piscine, pompe à chaleur, béton ciré, terrain boisé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5792AF47" wp14:editId="315B1C52">
            <wp:extent cx="1466850" cy="1085850"/>
            <wp:effectExtent l="19050" t="0" r="0" b="0"/>
            <wp:docPr id="48" name="Imagen 48" descr="POMMIERS - maison avec piscine - pool-house - vue sur collines - 2 chambres - avec suite parentale (69) - Vente Villa - Prix: 499 000 &amp;amp;euro; - côté beaujolais - au calme, récent - mezzanine - garage - cave a vins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OMMIERS - maison avec piscine - pool-house - vue sur collines - 2 chambres - avec suite parentale (69) - Vente Villa - Prix: 499 000 &amp;amp;euro; - côté beaujolais - au calme, récent - mezzanine - garage - cave a vins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67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POMMIERS - maison avec piscine - pool-house - vue sur collines - 2 chambres - avec suite parentale (69) - Vente Villa - Prix: 499 000 &amp;euro; - côté beaujolais - au calme, récent - mezzanine - garage - cave a vins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0F5A545A" wp14:editId="1762BD04">
            <wp:extent cx="1466850" cy="1085850"/>
            <wp:effectExtent l="19050" t="0" r="0" b="0"/>
            <wp:docPr id="49" name="Imagen 49" descr="DAX (40) - Vente Maison - Prix: 355300 € - Maison landaise aux portes de dax,terrain 5000m2,Surface habitable 150m2,5 chambres,avec Dépendances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AX (40) - Vente Maison - Prix: 355300 € - Maison landaise aux portes de dax,terrain 5000m2,Surface habitable 150m2,5 chambres,avec Dépendances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70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 xml:space="preserve">DAX (40) - Vente Maison - Prix: 355300 € - Maison landaise aux portes de </w:t>
        </w:r>
        <w:proofErr w:type="spellStart"/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dax</w:t>
        </w:r>
        <w:proofErr w:type="gramStart"/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,terrain</w:t>
        </w:r>
        <w:proofErr w:type="spellEnd"/>
        <w:proofErr w:type="gramEnd"/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 xml:space="preserve"> 5000m2,Surface habitable 150m2,5 </w:t>
        </w:r>
        <w:proofErr w:type="spellStart"/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chambres,avec</w:t>
        </w:r>
        <w:proofErr w:type="spellEnd"/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 xml:space="preserve"> Dépendances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41F9FE65" wp14:editId="2EA14E85">
            <wp:extent cx="1466850" cy="1085850"/>
            <wp:effectExtent l="19050" t="0" r="0" b="0"/>
            <wp:docPr id="50" name="Imagen 50" descr="ODENAS (69) - Vente Villa - Prix: 230 000 &amp;amp;euro; - Villa Beaujolaise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ODENAS (69) - Vente Villa - Prix: 230 000 &amp;amp;euro; - Villa Beaujolaise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r w:rsidRPr="0002469C">
        <w:rPr>
          <w:rFonts w:ascii="Arial" w:eastAsia="Times New Roman" w:hAnsi="Arial" w:cs="Arial"/>
          <w:color w:val="0000FF"/>
          <w:u w:val="single"/>
          <w:lang w:eastAsia="es-ES"/>
        </w:rPr>
        <w:t xml:space="preserve">ODENAS (69) - Vente Villa - Prix: 230 000 &amp;euro; - Villa </w:t>
      </w:r>
      <w:proofErr w:type="spellStart"/>
      <w:r w:rsidRPr="0002469C">
        <w:rPr>
          <w:rFonts w:ascii="Arial" w:eastAsia="Times New Roman" w:hAnsi="Arial" w:cs="Arial"/>
          <w:color w:val="0000FF"/>
          <w:u w:val="single"/>
          <w:lang w:eastAsia="es-ES"/>
        </w:rPr>
        <w:t>Beaujolaise</w:t>
      </w:r>
      <w:proofErr w:type="spellEnd"/>
    </w:p>
    <w:p w:rsidR="005A1020" w:rsidRPr="0002469C" w:rsidRDefault="005A1020" w:rsidP="005A1020">
      <w:pPr>
        <w:shd w:val="clear" w:color="auto" w:fill="FFFFFF"/>
        <w:spacing w:before="0" w:beforeAutospacing="0" w:after="0" w:afterAutospacing="0" w:line="15" w:lineRule="atLeast"/>
        <w:ind w:left="0" w:firstLine="0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color w:val="595959"/>
          <w:lang w:eastAsia="es-ES"/>
        </w:rPr>
        <w:lastRenderedPageBreak/>
        <w:t> 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7D4E1862" wp14:editId="380A6029">
            <wp:extent cx="1466850" cy="1085850"/>
            <wp:effectExtent l="19050" t="0" r="0" b="0"/>
            <wp:docPr id="51" name="Imagen 51" descr="Toulon (83) - Achat Appartement - Prix: 389900 &amp;amp;euro; - VENTE APPARTEMENT NEUF TOULON  PROCHE FARON T3 85 M2 VUE DEGAGEE COTE MER TERRASSE 56 M2 BALCON 7 M2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oulon (83) - Achat Appartement - Prix: 389900 &amp;amp;euro; - VENTE APPARTEMENT NEUF TOULON  PROCHE FARON T3 85 M2 VUE DEGAGEE COTE MER TERRASSE 56 M2 BALCON 7 M2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75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Toulon (83) - Achat Appartement - Prix: 389900 &amp;euro; - VENTE APPARTEMENT NEUF TOULON PROCHE FARON T3 85 M2 VUE DEGAGEE COTE MER TERRASSE 56 M2 BALCON 7 M2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0117E8C7" wp14:editId="0D49D2A4">
            <wp:extent cx="1466850" cy="1085850"/>
            <wp:effectExtent l="19050" t="0" r="0" b="0"/>
            <wp:docPr id="52" name="Imagen 52" descr="SAINT ETIENNE DE CROSSEY - garage double et cave (38) - Vente Maison - Prix: 850000 &amp;amp;euro; - Maison d'architecte avec piscine intérieure - proche gare et axes- avec terrain paysagé - plain pied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SAINT ETIENNE DE CROSSEY - garage double et cave (38) - Vente Maison - Prix: 850000 &amp;amp;euro; - Maison d'architecte avec piscine intérieure - proche gare et axes- avec terrain paysagé - plain pied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78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SAINT ETIENNE DE CROSSEY - garage double et cave (38) - Vente Maison - Prix: 850000 &amp;euro; - Maison d'architecte avec piscine intérieure - proche gare et axes- avec terrain paysagé - plain pied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6422A7D5" wp14:editId="208D7BF2">
            <wp:extent cx="1466850" cy="1085850"/>
            <wp:effectExtent l="19050" t="0" r="0" b="0"/>
            <wp:docPr id="53" name="Imagen 53" descr="LORGUES - n°5213 (83) - Vente Villa - Prix: 1 451 000 &amp;amp;euro; - 5 pièces - T5 / F5 - 4 chambres - avec mezzanine - piscine - Maison neuve - de plain pied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ORGUES - n°5213 (83) - Vente Villa - Prix: 1 451 000 &amp;amp;euro; - 5 pièces - T5 / F5 - 4 chambres - avec mezzanine - piscine - Maison neuve - de plain pied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81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LORGUES - n°5213 (83) - Vente Villa - Prix: 1 451 000 &amp;euro; - 5 pièces - T5 / F5 - 4 chambres - avec mezzanine - piscine - Maison neuve - de plain pied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6ED8C1D0" wp14:editId="0C902CAC">
            <wp:extent cx="1466850" cy="1085850"/>
            <wp:effectExtent l="19050" t="0" r="0" b="0"/>
            <wp:docPr id="54" name="Imagen 54" descr="LUNEL - VILLA - 94 m2 - 4 Chambres - Terrain 160 m2 - Vente Villa LUNEL (34) - Vente Villa - Prix: 199000 &amp;amp;euro; - IMMOBILIER LUNEL - Achat Villa Lunel - Villa avec terrain - Achat/Vente LUNEL - 34400 LUNEL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LUNEL - VILLA - 94 m2 - 4 Chambres - Terrain 160 m2 - Vente Villa LUNEL (34) - Vente Villa - Prix: 199000 &amp;amp;euro; - IMMOBILIER LUNEL - Achat Villa Lunel - Villa avec terrain - Achat/Vente LUNEL - 34400 LUNEL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84" w:history="1"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LUNEL - VILLA - 94 m2 - 4 Chambres - Terrain 160 m2 - Vente Villa LUNEL (34) - Vente Villa - Prix: 199000 &amp;euro; - IMMOBILIER LUNEL - Achat Villa Lunel - Villa avec terrain - Achat/Vente LUNEL - 34400 LUNEL</w:t>
        </w:r>
      </w:hyperlink>
    </w:p>
    <w:p w:rsidR="005A1020" w:rsidRPr="0002469C" w:rsidRDefault="005A1020" w:rsidP="005A1020">
      <w:pPr>
        <w:shd w:val="clear" w:color="auto" w:fill="FFFFFF"/>
        <w:spacing w:before="0" w:beforeAutospacing="0" w:after="0" w:afterAutospacing="0" w:line="15" w:lineRule="atLeast"/>
        <w:ind w:left="0" w:firstLine="0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color w:val="595959"/>
          <w:lang w:eastAsia="es-ES"/>
        </w:rPr>
        <w:t> 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120E6960" wp14:editId="4DED45C4">
            <wp:extent cx="1466850" cy="1085850"/>
            <wp:effectExtent l="19050" t="0" r="0" b="0"/>
            <wp:docPr id="55" name="Imagen 55" descr="VOIRON - en pierre - centre ville (38) - Vente Maison - Prix: 850000 &amp;amp;euro; - propriété avec maison de gardien centre ville Voiron isère - avec dépendances - avec terrain -jardin">
              <a:hlinkClick xmlns:a="http://schemas.openxmlformats.org/drawingml/2006/main" r:id="rId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VOIRON - en pierre - centre ville (38) - Vente Maison - Prix: 850000 &amp;amp;euro; - propriété avec maison de gardien centre ville Voiron isère - avec dépendances - avec terrain -jardin">
                      <a:hlinkClick r:id="rId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r w:rsidRPr="0002469C">
        <w:rPr>
          <w:rFonts w:ascii="Arial" w:eastAsia="Times New Roman" w:hAnsi="Arial" w:cs="Arial"/>
          <w:b/>
          <w:bCs/>
          <w:color w:val="8B0013"/>
          <w:u w:val="single"/>
          <w:lang w:eastAsia="es-ES"/>
        </w:rPr>
        <w:t xml:space="preserve">VOIRON - en pierre - centre ville (38) - Vente Maison - Prix: 850000 &amp;euro; - propriété avec maison de gardien </w:t>
      </w:r>
      <w:proofErr w:type="spellStart"/>
      <w:r w:rsidRPr="0002469C">
        <w:rPr>
          <w:rFonts w:ascii="Arial" w:eastAsia="Times New Roman" w:hAnsi="Arial" w:cs="Arial"/>
          <w:b/>
          <w:bCs/>
          <w:color w:val="8B0013"/>
          <w:u w:val="single"/>
          <w:lang w:eastAsia="es-ES"/>
        </w:rPr>
        <w:t>centre ville</w:t>
      </w:r>
      <w:proofErr w:type="spellEnd"/>
      <w:r w:rsidRPr="0002469C">
        <w:rPr>
          <w:rFonts w:ascii="Arial" w:eastAsia="Times New Roman" w:hAnsi="Arial" w:cs="Arial"/>
          <w:b/>
          <w:bCs/>
          <w:color w:val="8B0013"/>
          <w:u w:val="single"/>
          <w:lang w:eastAsia="es-ES"/>
        </w:rPr>
        <w:t xml:space="preserve"> Voiron </w:t>
      </w:r>
      <w:proofErr w:type="spellStart"/>
      <w:r w:rsidRPr="0002469C">
        <w:rPr>
          <w:rFonts w:ascii="Arial" w:eastAsia="Times New Roman" w:hAnsi="Arial" w:cs="Arial"/>
          <w:b/>
          <w:bCs/>
          <w:color w:val="8B0013"/>
          <w:u w:val="single"/>
          <w:lang w:eastAsia="es-ES"/>
        </w:rPr>
        <w:t>isère</w:t>
      </w:r>
      <w:proofErr w:type="spellEnd"/>
      <w:r w:rsidRPr="0002469C">
        <w:rPr>
          <w:rFonts w:ascii="Arial" w:eastAsia="Times New Roman" w:hAnsi="Arial" w:cs="Arial"/>
          <w:b/>
          <w:bCs/>
          <w:color w:val="8B0013"/>
          <w:u w:val="single"/>
          <w:lang w:eastAsia="es-ES"/>
        </w:rPr>
        <w:t xml:space="preserve"> - avec dépendances - avec terrain -jardin</w:t>
      </w:r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lastRenderedPageBreak/>
        <w:drawing>
          <wp:inline distT="0" distB="0" distL="0" distR="0" wp14:anchorId="229A4B65" wp14:editId="144B1758">
            <wp:extent cx="1466850" cy="1085850"/>
            <wp:effectExtent l="19050" t="0" r="0" b="0"/>
            <wp:docPr id="56" name="Imagen 56" descr="LA VALETTE DU VAR - n°8501 (83) - Vente Maison - Prix: 264 000 &amp;amp;euro; - avec garage - terrain - jardin - 3 chambres - 4 pièces - T4 / F4 - proche écoles et commerces">
              <a:hlinkClick xmlns:a="http://schemas.openxmlformats.org/drawingml/2006/main" r:id="rId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A VALETTE DU VAR - n°8501 (83) - Vente Maison - Prix: 264 000 &amp;amp;euro; - avec garage - terrain - jardin - 3 chambres - 4 pièces - T4 / F4 - proche écoles et commerces">
                      <a:hlinkClick r:id="rId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89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LA VALETTE DU VAR - n°8501 (83) - Vente Maison - Prix: 264 000 &amp;euro; - avec garage - terrain - jardin - 3 chambres - 4 pièces - T4 / F4 - proche écoles et commerces</w:t>
        </w:r>
      </w:hyperlink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b/>
          <w:bCs/>
          <w:noProof/>
          <w:color w:val="8B0013"/>
          <w:lang w:val="es-ES" w:eastAsia="es-ES"/>
        </w:rPr>
        <w:drawing>
          <wp:inline distT="0" distB="0" distL="0" distR="0" wp14:anchorId="1FCB408B" wp14:editId="5377E977">
            <wp:extent cx="1466850" cy="1085850"/>
            <wp:effectExtent l="19050" t="0" r="0" b="0"/>
            <wp:docPr id="57" name="Imagen 57" descr="PARIS 17e arrondissement - n°72192 (75) - Vente Appartement - Prix: 1680 000 &amp;amp;euro; - 5 pièces - T5 / F5 - dans immeuble ancien en pierre - double réception - 3 chambres - dressing -cave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PARIS 17e arrondissement - n°72192 (75) - Vente Appartement - Prix: 1680 000 &amp;amp;euro; - 5 pièces - T5 / F5 - dans immeuble ancien en pierre - double réception - 3 chambres - dressing -cave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92" w:history="1">
        <w:r w:rsidRPr="0002469C">
          <w:rPr>
            <w:rFonts w:ascii="Arial" w:eastAsia="Times New Roman" w:hAnsi="Arial" w:cs="Arial"/>
            <w:b/>
            <w:bCs/>
            <w:color w:val="8B0013"/>
            <w:u w:val="single"/>
            <w:lang w:eastAsia="es-ES"/>
          </w:rPr>
          <w:t>PARIS 17e arrondissement - n°72192 (75) - Vente Appartement - Prix: 1680 000 &amp;euro; - 5 pièces - T5 / F5 - dans immeuble ancien en pierre - double réception - 3 chambres - dressing -cave</w:t>
        </w:r>
      </w:hyperlink>
    </w:p>
    <w:p w:rsidR="005A1020" w:rsidRPr="0002469C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lang w:eastAsia="es-ES"/>
        </w:rPr>
      </w:pPr>
      <w:r w:rsidRPr="0002469C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 wp14:anchorId="3A445352" wp14:editId="6A3D4980">
            <wp:extent cx="1466850" cy="1085850"/>
            <wp:effectExtent l="19050" t="0" r="0" b="0"/>
            <wp:docPr id="58" name="Imagen 58" descr="Cannes (06) - Vente Appartement - Prix: 290000 &amp;amp;euro; - CANNES - F3 DERNIER ETAGE - VUE MER - TERRASSE -  CALME - GARAGE">
              <a:hlinkClick xmlns:a="http://schemas.openxmlformats.org/drawingml/2006/main" r:id="rId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annes (06) - Vente Appartement - Prix: 290000 &amp;amp;euro; - CANNES - F3 DERNIER ETAGE - VUE MER - TERRASSE -  CALME - GARAGE">
                      <a:hlinkClick r:id="rId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469C">
        <w:rPr>
          <w:rFonts w:ascii="Arial" w:eastAsia="Times New Roman" w:hAnsi="Arial" w:cs="Arial"/>
          <w:color w:val="595959"/>
          <w:lang w:eastAsia="es-ES"/>
        </w:rPr>
        <w:br/>
      </w:r>
      <w:hyperlink r:id="rId95" w:history="1">
        <w:r w:rsidRPr="0002469C">
          <w:rPr>
            <w:rFonts w:ascii="Arial" w:eastAsia="Times New Roman" w:hAnsi="Arial" w:cs="Arial"/>
            <w:color w:val="0000FF"/>
            <w:u w:val="single"/>
            <w:lang w:eastAsia="es-ES"/>
          </w:rPr>
          <w:t>Cannes (06) - Vente Appartement - Prix: 290000 &amp;euro; - CANNES - F3 DERNIER ETAGE - VUE MER - TERRASSE - CALME - GARAGE</w:t>
        </w:r>
      </w:hyperlink>
      <w:r w:rsidRPr="0002469C">
        <w:rPr>
          <w:rFonts w:ascii="Arial" w:eastAsia="Times New Roman" w:hAnsi="Arial" w:cs="Arial"/>
          <w:color w:val="595959"/>
          <w:lang w:eastAsia="es-ES"/>
        </w:rPr>
        <w:t xml:space="preserve"> </w:t>
      </w:r>
    </w:p>
    <w:p w:rsidR="00FB5C5E" w:rsidRPr="0002469C" w:rsidRDefault="00FB5C5E" w:rsidP="002B123C">
      <w:pPr>
        <w:ind w:left="-426" w:firstLine="0"/>
        <w:rPr>
          <w:rFonts w:ascii="Arial" w:hAnsi="Arial" w:cs="Arial"/>
        </w:rPr>
      </w:pPr>
    </w:p>
    <w:p w:rsidR="00FB5C5E" w:rsidRPr="0002469C" w:rsidRDefault="00FB5C5E" w:rsidP="00BD4135">
      <w:pPr>
        <w:rPr>
          <w:rFonts w:ascii="Arial" w:hAnsi="Arial" w:cs="Arial"/>
        </w:rPr>
      </w:pPr>
      <w:r w:rsidRPr="0002469C">
        <w:rPr>
          <w:rFonts w:ascii="Arial" w:hAnsi="Arial" w:cs="Arial"/>
        </w:rPr>
        <w:t>b) au Québec</w:t>
      </w:r>
    </w:p>
    <w:tbl>
      <w:tblPr>
        <w:tblW w:w="68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1352"/>
        <w:gridCol w:w="1352"/>
        <w:gridCol w:w="1745"/>
        <w:gridCol w:w="1352"/>
        <w:gridCol w:w="1352"/>
      </w:tblGrid>
      <w:tr w:rsidR="00BD4135" w:rsidRPr="0002469C">
        <w:trPr>
          <w:tblCellSpacing w:w="0" w:type="dxa"/>
        </w:trPr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680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96" w:history="1"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proofErr w:type="spellStart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LaSalle</w:t>
                    </w:r>
                    <w:proofErr w:type="spellEnd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 xml:space="preserve"> (Montréal</w:t>
                    </w:r>
                    <w:proofErr w:type="gramStart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)</w:t>
                    </w:r>
                    <w:proofErr w:type="gramEnd"/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4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2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600 $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352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97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4C39B619" wp14:editId="5D0BCDEC">
                          <wp:extent cx="952500" cy="666750"/>
                          <wp:effectExtent l="19050" t="0" r="0" b="0"/>
                          <wp:docPr id="1" name="Imagen 1" descr="http://micasa.ca/images/photos/medium/2/0/8/2085V9_1.jpg">
                            <a:hlinkClick xmlns:a="http://schemas.openxmlformats.org/drawingml/2006/main" r:id="rId9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ttp://micasa.ca/images/photos/medium/2/0/8/2085V9_1.jpg">
                                    <a:hlinkClick r:id="rId9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8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Saint-</w:t>
                    </w:r>
                    <w:proofErr w:type="spellStart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Amable</w:t>
                    </w:r>
                    <w:proofErr w:type="spellEnd"/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4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2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825 $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352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99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28E7C5B4" wp14:editId="5E98649A">
                          <wp:extent cx="952500" cy="666750"/>
                          <wp:effectExtent l="19050" t="0" r="0" b="0"/>
                          <wp:docPr id="2" name="Imagen 2" descr="http://micasa.ca/images/photos/medium/2/0/8/2087M8_1.jpg">
                            <a:hlinkClick xmlns:a="http://schemas.openxmlformats.org/drawingml/2006/main" r:id="rId99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micasa.ca/images/photos/medium/2/0/8/2087M8_1.jpg">
                                    <a:hlinkClick r:id="rId99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Gatineau (Gatineau</w:t>
                    </w:r>
                    <w:proofErr w:type="gramStart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)</w:t>
                    </w:r>
                    <w:proofErr w:type="gramEnd"/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8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4 et plus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1 200 $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745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101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17585C76" wp14:editId="33DFDFA7">
                          <wp:extent cx="952500" cy="666750"/>
                          <wp:effectExtent l="19050" t="0" r="0" b="0"/>
                          <wp:docPr id="3" name="Imagen 3" descr="http://micasa.ca/images/photos/medium/2/0/9/2092Q5_1.jpg">
                            <a:hlinkClick xmlns:a="http://schemas.openxmlformats.org/drawingml/2006/main" r:id="rId10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http://micasa.ca/images/photos/medium/2/0/9/2092Q5_1.jpg">
                                    <a:hlinkClick r:id="rId10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2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Mercier/Hochelaga-Maisonneuve (Montréal</w:t>
                    </w:r>
                    <w:proofErr w:type="gramStart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)</w:t>
                    </w:r>
                    <w:proofErr w:type="gramEnd"/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5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3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950 $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45" w:type="dxa"/>
            <w:shd w:val="clear" w:color="auto" w:fill="FCF8E2"/>
            <w:hideMark/>
          </w:tcPr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02469C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 wp14:anchorId="2E93D9C5" wp14:editId="791614B5">
                  <wp:extent cx="28575" cy="9525"/>
                  <wp:effectExtent l="0" t="0" r="0" b="0"/>
                  <wp:docPr id="4" name="Imagen 4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shd w:val="clear" w:color="auto" w:fill="919BAD"/>
            <w:hideMark/>
          </w:tcPr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02469C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 wp14:anchorId="5F256228" wp14:editId="383382DB">
                  <wp:extent cx="9525" cy="9525"/>
                  <wp:effectExtent l="0" t="0" r="0" b="0"/>
                  <wp:docPr id="5" name="Imagen 5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135" w:rsidRPr="0002469C">
        <w:trPr>
          <w:tblCellSpacing w:w="0" w:type="dxa"/>
        </w:trPr>
        <w:tc>
          <w:tcPr>
            <w:tcW w:w="15" w:type="dxa"/>
            <w:shd w:val="clear" w:color="auto" w:fill="919BAD"/>
            <w:hideMark/>
          </w:tcPr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02469C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 wp14:anchorId="2B2FDBBC" wp14:editId="660D7C68">
                  <wp:extent cx="9525" cy="9525"/>
                  <wp:effectExtent l="0" t="0" r="0" b="0"/>
                  <wp:docPr id="6" name="Imagen 6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" w:type="dxa"/>
            <w:shd w:val="clear" w:color="auto" w:fill="FCF8E2"/>
            <w:hideMark/>
          </w:tcPr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02469C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 wp14:anchorId="2E6A9C11" wp14:editId="4AF1FC6F">
                  <wp:extent cx="38100" cy="9525"/>
                  <wp:effectExtent l="0" t="0" r="0" b="0"/>
                  <wp:docPr id="7" name="Imagen 7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352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104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406E1A5F" wp14:editId="5AF68581">
                          <wp:extent cx="952500" cy="666750"/>
                          <wp:effectExtent l="19050" t="0" r="0" b="0"/>
                          <wp:docPr id="8" name="Imagen 8" descr="http://micasa.ca/images/photos/medium/2/0/9/2091T4_1.jpg">
                            <a:hlinkClick xmlns:a="http://schemas.openxmlformats.org/drawingml/2006/main" r:id="rId10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http://micasa.ca/images/photos/medium/2/0/9/2091T4_1.jpg">
                                    <a:hlinkClick r:id="rId10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5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lastRenderedPageBreak/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Mascouche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5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2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980 $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680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106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3E6C7B48" wp14:editId="62C255B1">
                          <wp:extent cx="952500" cy="666750"/>
                          <wp:effectExtent l="19050" t="0" r="0" b="0"/>
                          <wp:docPr id="9" name="Imagen 9" descr="http://micasa.ca/images/photos/medium/2/0/8/2089E0_1.jpg">
                            <a:hlinkClick xmlns:a="http://schemas.openxmlformats.org/drawingml/2006/main" r:id="rId10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http://micasa.ca/images/photos/medium/2/0/8/2089E0_1.jpg">
                                    <a:hlinkClick r:id="rId10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7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lastRenderedPageBreak/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Sainte-Adèle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6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3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690 $ / semaine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352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108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545E4DA7" wp14:editId="40D5DE27">
                          <wp:extent cx="952500" cy="666750"/>
                          <wp:effectExtent l="19050" t="0" r="0" b="0"/>
                          <wp:docPr id="10" name="Imagen 10" descr="http://micasa.ca/images/photos/medium/2/0/8/2080W5_1.jpg">
                            <a:hlinkClick xmlns:a="http://schemas.openxmlformats.org/drawingml/2006/main" r:id="rId10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http://micasa.ca/images/photos/medium/2/0/8/2080W5_1.jpg">
                                    <a:hlinkClick r:id="rId10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9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lastRenderedPageBreak/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Sainte-Adèle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3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1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725 $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352"/>
            </w:tblGrid>
            <w:tr w:rsidR="00BD4135" w:rsidRPr="0002469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02469C" w:rsidRDefault="0002469C" w:rsidP="00BD4135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55572"/>
                      <w:lang w:eastAsia="es-ES"/>
                    </w:rPr>
                  </w:pPr>
                  <w:hyperlink r:id="rId110" w:history="1">
                    <w:r w:rsidR="00BD4135" w:rsidRPr="0002469C">
                      <w:rPr>
                        <w:rFonts w:ascii="Arial" w:eastAsia="Times New Roman" w:hAnsi="Arial" w:cs="Arial"/>
                        <w:noProof/>
                        <w:color w:val="455572"/>
                        <w:lang w:val="es-ES" w:eastAsia="es-ES"/>
                      </w:rPr>
                      <w:drawing>
                        <wp:inline distT="0" distB="0" distL="0" distR="0" wp14:anchorId="67B859E1" wp14:editId="265CF32B">
                          <wp:extent cx="952500" cy="666750"/>
                          <wp:effectExtent l="19050" t="0" r="0" b="0"/>
                          <wp:docPr id="11" name="Imagen 11" descr="http://micasa.ca/images/photos/medium/2/0/9/2093J4_1.jpg">
                            <a:hlinkClick xmlns:a="http://schemas.openxmlformats.org/drawingml/2006/main" r:id="rId110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 descr="http://micasa.ca/images/photos/medium/2/0/9/2093J4_1.jpg">
                                    <a:hlinkClick r:id="rId110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1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lastRenderedPageBreak/>
                      <w:br/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t>À louer</w:t>
                    </w:r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B74601"/>
                        <w:lang w:eastAsia="es-ES"/>
                      </w:rPr>
                      <w:br/>
                    </w:r>
                    <w:proofErr w:type="spellStart"/>
                    <w:r w:rsidR="00BD4135" w:rsidRPr="0002469C">
                      <w:rPr>
                        <w:rFonts w:ascii="Arial" w:eastAsia="Times New Roman" w:hAnsi="Arial" w:cs="Arial"/>
                        <w:b/>
                        <w:bCs/>
                        <w:color w:val="455572"/>
                        <w:lang w:eastAsia="es-ES"/>
                      </w:rPr>
                      <w:t>Louiseville</w:t>
                    </w:r>
                    <w:proofErr w:type="spellEnd"/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pièces : 5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Nb chambres : 1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  <w:t>450 $ / mois</w:t>
                    </w:r>
                    <w:r w:rsidR="00BD4135" w:rsidRPr="0002469C">
                      <w:rPr>
                        <w:rFonts w:ascii="Arial" w:eastAsia="Times New Roman" w:hAnsi="Arial" w:cs="Arial"/>
                        <w:color w:val="455572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02469C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BD4135" w:rsidRPr="0002469C" w:rsidRDefault="00BD4135" w:rsidP="00BD4135">
      <w:pPr>
        <w:rPr>
          <w:rFonts w:ascii="Arial" w:hAnsi="Arial" w:cs="Arial"/>
        </w:rPr>
      </w:pPr>
    </w:p>
    <w:p w:rsidR="00BD4135" w:rsidRPr="0002469C" w:rsidRDefault="00BD4135" w:rsidP="00DA3928">
      <w:pPr>
        <w:pStyle w:val="Prrafodelista"/>
        <w:ind w:left="757" w:firstLine="0"/>
        <w:rPr>
          <w:rFonts w:ascii="Arial" w:hAnsi="Arial" w:cs="Arial"/>
        </w:rPr>
      </w:pPr>
    </w:p>
    <w:sectPr w:rsidR="00BD4135" w:rsidRPr="0002469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020" w:rsidRDefault="005A1020" w:rsidP="00DA3928">
      <w:pPr>
        <w:spacing w:before="0" w:after="0"/>
      </w:pPr>
      <w:r>
        <w:separator/>
      </w:r>
    </w:p>
  </w:endnote>
  <w:endnote w:type="continuationSeparator" w:id="0">
    <w:p w:rsidR="005A1020" w:rsidRDefault="005A1020" w:rsidP="00DA39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020" w:rsidRDefault="005A1020" w:rsidP="00DA3928">
      <w:pPr>
        <w:spacing w:before="0" w:after="0"/>
      </w:pPr>
      <w:r>
        <w:separator/>
      </w:r>
    </w:p>
  </w:footnote>
  <w:footnote w:type="continuationSeparator" w:id="0">
    <w:p w:rsidR="005A1020" w:rsidRDefault="005A1020" w:rsidP="00DA392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0144"/>
    <w:multiLevelType w:val="hybridMultilevel"/>
    <w:tmpl w:val="A074ECDE"/>
    <w:lvl w:ilvl="0" w:tplc="BE9AADC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6082310"/>
    <w:multiLevelType w:val="multilevel"/>
    <w:tmpl w:val="B61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93EAC"/>
    <w:multiLevelType w:val="multilevel"/>
    <w:tmpl w:val="0082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C27B69"/>
    <w:multiLevelType w:val="multilevel"/>
    <w:tmpl w:val="89AA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00F7A"/>
    <w:multiLevelType w:val="multilevel"/>
    <w:tmpl w:val="BD4A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A4810"/>
    <w:multiLevelType w:val="hybridMultilevel"/>
    <w:tmpl w:val="DF3A6A2C"/>
    <w:lvl w:ilvl="0" w:tplc="C0A646B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3DE82901"/>
    <w:multiLevelType w:val="multilevel"/>
    <w:tmpl w:val="7D84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166A10"/>
    <w:multiLevelType w:val="multilevel"/>
    <w:tmpl w:val="5DE6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BE229D"/>
    <w:multiLevelType w:val="multilevel"/>
    <w:tmpl w:val="2F3C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562C2E"/>
    <w:multiLevelType w:val="multilevel"/>
    <w:tmpl w:val="213A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086501"/>
    <w:multiLevelType w:val="multilevel"/>
    <w:tmpl w:val="3AD4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28"/>
    <w:rsid w:val="0002469C"/>
    <w:rsid w:val="00052B63"/>
    <w:rsid w:val="0012181E"/>
    <w:rsid w:val="002B123C"/>
    <w:rsid w:val="00400015"/>
    <w:rsid w:val="004F2C1C"/>
    <w:rsid w:val="005A1020"/>
    <w:rsid w:val="00706E16"/>
    <w:rsid w:val="00892188"/>
    <w:rsid w:val="008D0F42"/>
    <w:rsid w:val="009B6493"/>
    <w:rsid w:val="00B15370"/>
    <w:rsid w:val="00BD4135"/>
    <w:rsid w:val="00C77852"/>
    <w:rsid w:val="00DA3928"/>
    <w:rsid w:val="00FB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5A1020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5A1020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5A1020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9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3928"/>
    <w:rPr>
      <w:lang w:val="fr-FR"/>
    </w:rPr>
  </w:style>
  <w:style w:type="paragraph" w:styleId="Piedepgina">
    <w:name w:val="footer"/>
    <w:basedOn w:val="Normal"/>
    <w:link w:val="Piedepgina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3928"/>
    <w:rPr>
      <w:lang w:val="fr-FR"/>
    </w:rPr>
  </w:style>
  <w:style w:type="character" w:customStyle="1" w:styleId="txt10orange2bn1">
    <w:name w:val="txt10orange2bn1"/>
    <w:basedOn w:val="Fuentedeprrafopredeter"/>
    <w:rsid w:val="00BD4135"/>
    <w:rPr>
      <w:rFonts w:ascii="Verdana" w:hAnsi="Verdana" w:hint="default"/>
      <w:b/>
      <w:bCs/>
      <w:strike w:val="0"/>
      <w:dstrike w:val="0"/>
      <w:color w:val="B74601"/>
      <w:sz w:val="15"/>
      <w:szCs w:val="15"/>
      <w:u w:val="none"/>
      <w:effect w:val="none"/>
    </w:rPr>
  </w:style>
  <w:style w:type="character" w:customStyle="1" w:styleId="txt10bleubn1">
    <w:name w:val="txt10bleubn1"/>
    <w:basedOn w:val="Fuentedeprrafopredeter"/>
    <w:rsid w:val="00BD4135"/>
    <w:rPr>
      <w:rFonts w:ascii="Verdana" w:hAnsi="Verdana" w:hint="default"/>
      <w:b/>
      <w:bCs/>
      <w:strike w:val="0"/>
      <w:dstrike w:val="0"/>
      <w:color w:val="455572"/>
      <w:sz w:val="15"/>
      <w:szCs w:val="15"/>
      <w:u w:val="none"/>
      <w:effect w:val="none"/>
    </w:rPr>
  </w:style>
  <w:style w:type="character" w:customStyle="1" w:styleId="txt10bleun1">
    <w:name w:val="txt10bleun1"/>
    <w:basedOn w:val="Fuentedeprrafopredeter"/>
    <w:rsid w:val="00BD4135"/>
    <w:rPr>
      <w:rFonts w:ascii="Verdana" w:hAnsi="Verdana" w:hint="default"/>
      <w:strike w:val="0"/>
      <w:dstrike w:val="0"/>
      <w:color w:val="455572"/>
      <w:sz w:val="15"/>
      <w:szCs w:val="15"/>
      <w:u w:val="none"/>
      <w:effect w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41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135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FB5C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5C5E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A102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A102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5A1020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A1020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A1020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A1020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breadcrumb">
    <w:name w:val="breadcrumb"/>
    <w:basedOn w:val="Fuentedeprrafopredeter"/>
    <w:rsid w:val="005A1020"/>
  </w:style>
  <w:style w:type="character" w:customStyle="1" w:styleId="blog">
    <w:name w:val="blog"/>
    <w:basedOn w:val="Fuentedeprrafopredeter"/>
    <w:rsid w:val="005A1020"/>
  </w:style>
  <w:style w:type="character" w:customStyle="1" w:styleId="addthisseparator3">
    <w:name w:val="addthis_separator3"/>
    <w:basedOn w:val="Fuentedeprrafopredeter"/>
    <w:rsid w:val="005A1020"/>
  </w:style>
  <w:style w:type="character" w:customStyle="1" w:styleId="definition">
    <w:name w:val="definition"/>
    <w:basedOn w:val="Fuentedeprrafopredeter"/>
    <w:rsid w:val="005A1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5A1020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5A1020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5A1020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9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3928"/>
    <w:rPr>
      <w:lang w:val="fr-FR"/>
    </w:rPr>
  </w:style>
  <w:style w:type="paragraph" w:styleId="Piedepgina">
    <w:name w:val="footer"/>
    <w:basedOn w:val="Normal"/>
    <w:link w:val="Piedepgina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3928"/>
    <w:rPr>
      <w:lang w:val="fr-FR"/>
    </w:rPr>
  </w:style>
  <w:style w:type="character" w:customStyle="1" w:styleId="txt10orange2bn1">
    <w:name w:val="txt10orange2bn1"/>
    <w:basedOn w:val="Fuentedeprrafopredeter"/>
    <w:rsid w:val="00BD4135"/>
    <w:rPr>
      <w:rFonts w:ascii="Verdana" w:hAnsi="Verdana" w:hint="default"/>
      <w:b/>
      <w:bCs/>
      <w:strike w:val="0"/>
      <w:dstrike w:val="0"/>
      <w:color w:val="B74601"/>
      <w:sz w:val="15"/>
      <w:szCs w:val="15"/>
      <w:u w:val="none"/>
      <w:effect w:val="none"/>
    </w:rPr>
  </w:style>
  <w:style w:type="character" w:customStyle="1" w:styleId="txt10bleubn1">
    <w:name w:val="txt10bleubn1"/>
    <w:basedOn w:val="Fuentedeprrafopredeter"/>
    <w:rsid w:val="00BD4135"/>
    <w:rPr>
      <w:rFonts w:ascii="Verdana" w:hAnsi="Verdana" w:hint="default"/>
      <w:b/>
      <w:bCs/>
      <w:strike w:val="0"/>
      <w:dstrike w:val="0"/>
      <w:color w:val="455572"/>
      <w:sz w:val="15"/>
      <w:szCs w:val="15"/>
      <w:u w:val="none"/>
      <w:effect w:val="none"/>
    </w:rPr>
  </w:style>
  <w:style w:type="character" w:customStyle="1" w:styleId="txt10bleun1">
    <w:name w:val="txt10bleun1"/>
    <w:basedOn w:val="Fuentedeprrafopredeter"/>
    <w:rsid w:val="00BD4135"/>
    <w:rPr>
      <w:rFonts w:ascii="Verdana" w:hAnsi="Verdana" w:hint="default"/>
      <w:strike w:val="0"/>
      <w:dstrike w:val="0"/>
      <w:color w:val="455572"/>
      <w:sz w:val="15"/>
      <w:szCs w:val="15"/>
      <w:u w:val="none"/>
      <w:effect w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41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135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FB5C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5C5E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A102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A102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5A1020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A1020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A1020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A1020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breadcrumb">
    <w:name w:val="breadcrumb"/>
    <w:basedOn w:val="Fuentedeprrafopredeter"/>
    <w:rsid w:val="005A1020"/>
  </w:style>
  <w:style w:type="character" w:customStyle="1" w:styleId="blog">
    <w:name w:val="blog"/>
    <w:basedOn w:val="Fuentedeprrafopredeter"/>
    <w:rsid w:val="005A1020"/>
  </w:style>
  <w:style w:type="character" w:customStyle="1" w:styleId="addthisseparator3">
    <w:name w:val="addthis_separator3"/>
    <w:basedOn w:val="Fuentedeprrafopredeter"/>
    <w:rsid w:val="005A1020"/>
  </w:style>
  <w:style w:type="character" w:customStyle="1" w:styleId="definition">
    <w:name w:val="definition"/>
    <w:basedOn w:val="Fuentedeprrafopredeter"/>
    <w:rsid w:val="005A1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4040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207349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1512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30181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88017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2754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21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6373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51322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3546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0440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96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42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1832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6222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51640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01101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24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43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8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9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2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48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none" w:sz="0" w:space="0" w:color="999999"/>
                        <w:bottom w:val="none" w:sz="0" w:space="0" w:color="999999"/>
                        <w:right w:val="none" w:sz="0" w:space="6" w:color="999999"/>
                      </w:divBdr>
                    </w:div>
                  </w:divsChild>
                </w:div>
                <w:div w:id="5790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1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6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0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9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6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1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8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5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8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8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27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7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8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2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3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83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77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5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90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1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03303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156351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150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765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58379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92372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23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9105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056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340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7836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46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2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8432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57805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53353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2142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png"/><Relationship Id="rId21" Type="http://schemas.openxmlformats.org/officeDocument/2006/relationships/hyperlink" Target="http://www.ledictionnairevisuel.com/static/qc/prononciation/index/qc/8604/8604" TargetMode="External"/><Relationship Id="rId42" Type="http://schemas.openxmlformats.org/officeDocument/2006/relationships/hyperlink" Target="http://www.ledictionnairevisuel.com/static/qc/prononciation/index/qc/8516/8516" TargetMode="External"/><Relationship Id="rId47" Type="http://schemas.openxmlformats.org/officeDocument/2006/relationships/hyperlink" Target="http://www.ledictionnairevisuel.com/maison/ameublement-de-la-maison/appareils-electromenagers/seche-linge-electrique-secheuse.php" TargetMode="External"/><Relationship Id="rId63" Type="http://schemas.openxmlformats.org/officeDocument/2006/relationships/image" Target="media/image21.jpeg"/><Relationship Id="rId68" Type="http://schemas.openxmlformats.org/officeDocument/2006/relationships/hyperlink" Target="http://videos.immozip.com/video/iLyROoafJjES.html" TargetMode="External"/><Relationship Id="rId84" Type="http://schemas.openxmlformats.org/officeDocument/2006/relationships/hyperlink" Target="http://videos.immozip.com/video/iLyROoafIzgG.html" TargetMode="External"/><Relationship Id="rId89" Type="http://schemas.openxmlformats.org/officeDocument/2006/relationships/hyperlink" Target="http://videos.immozip.com/video/iLyROoafIPu1.html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edictionnairevisuel.com/static/qc/prononciation/index/qc/30405/30405" TargetMode="External"/><Relationship Id="rId29" Type="http://schemas.openxmlformats.org/officeDocument/2006/relationships/hyperlink" Target="http://www.ledictionnairevisuel.com/static/qc/prononciation/index/qc/8649/8649" TargetMode="External"/><Relationship Id="rId107" Type="http://schemas.openxmlformats.org/officeDocument/2006/relationships/image" Target="media/image38.jpeg"/><Relationship Id="rId11" Type="http://schemas.openxmlformats.org/officeDocument/2006/relationships/hyperlink" Target="http://www.ledictionnairevisuel.com/static/qc/prononciation/index/qc/6686/8948" TargetMode="External"/><Relationship Id="rId24" Type="http://schemas.openxmlformats.org/officeDocument/2006/relationships/hyperlink" Target="http://www.ledictionnairevisuel.com/static/qc/prononciation/index/qc/210/8634" TargetMode="External"/><Relationship Id="rId32" Type="http://schemas.openxmlformats.org/officeDocument/2006/relationships/image" Target="media/image8.png"/><Relationship Id="rId37" Type="http://schemas.openxmlformats.org/officeDocument/2006/relationships/hyperlink" Target="http://www.ledictionnairevisuel.com/static/qc/prononciation/index/qc/8619/8619" TargetMode="External"/><Relationship Id="rId40" Type="http://schemas.openxmlformats.org/officeDocument/2006/relationships/image" Target="media/image10.png"/><Relationship Id="rId45" Type="http://schemas.openxmlformats.org/officeDocument/2006/relationships/image" Target="media/image11.png"/><Relationship Id="rId53" Type="http://schemas.openxmlformats.org/officeDocument/2006/relationships/image" Target="media/image15.jpeg"/><Relationship Id="rId58" Type="http://schemas.openxmlformats.org/officeDocument/2006/relationships/image" Target="media/image18.jpeg"/><Relationship Id="rId66" Type="http://schemas.openxmlformats.org/officeDocument/2006/relationships/image" Target="media/image22.jpeg"/><Relationship Id="rId74" Type="http://schemas.openxmlformats.org/officeDocument/2006/relationships/image" Target="media/image25.jpeg"/><Relationship Id="rId79" Type="http://schemas.openxmlformats.org/officeDocument/2006/relationships/hyperlink" Target="http://videos.immozip.com/video/iLyROoafI5Ww.html" TargetMode="External"/><Relationship Id="rId87" Type="http://schemas.openxmlformats.org/officeDocument/2006/relationships/hyperlink" Target="http://videos.immozip.com/video/iLyROoafIPu1.html" TargetMode="External"/><Relationship Id="rId102" Type="http://schemas.openxmlformats.org/officeDocument/2006/relationships/image" Target="media/image35.jpeg"/><Relationship Id="rId110" Type="http://schemas.openxmlformats.org/officeDocument/2006/relationships/hyperlink" Target="http://micasa.ca/mod-bin/fiche/voir.cgi?id=2093J4" TargetMode="External"/><Relationship Id="rId5" Type="http://schemas.openxmlformats.org/officeDocument/2006/relationships/webSettings" Target="webSettings.xml"/><Relationship Id="rId61" Type="http://schemas.openxmlformats.org/officeDocument/2006/relationships/image" Target="media/image20.jpeg"/><Relationship Id="rId82" Type="http://schemas.openxmlformats.org/officeDocument/2006/relationships/hyperlink" Target="http://videos.immozip.com/video/iLyROoafIzgG.html" TargetMode="External"/><Relationship Id="rId90" Type="http://schemas.openxmlformats.org/officeDocument/2006/relationships/hyperlink" Target="http://videos.immozip.com/video/iLyROoafIPJW.html" TargetMode="External"/><Relationship Id="rId95" Type="http://schemas.openxmlformats.org/officeDocument/2006/relationships/hyperlink" Target="http://videos.immozip.com/video/iLyROoafMxLW.html" TargetMode="External"/><Relationship Id="rId19" Type="http://schemas.openxmlformats.org/officeDocument/2006/relationships/hyperlink" Target="http://www.ledictionnairevisuel.com/maison/chauffage/chauffage-au-bois/cheminee-a-foyer-ouvert.php" TargetMode="External"/><Relationship Id="rId14" Type="http://schemas.openxmlformats.org/officeDocument/2006/relationships/hyperlink" Target="http://www.ledictionnairevisuel.com/maison/plomberie/w-c-toilette.php" TargetMode="External"/><Relationship Id="rId22" Type="http://schemas.openxmlformats.org/officeDocument/2006/relationships/hyperlink" Target="http://www.ledictionnairevisuel.com/maison/ameublement-de-la-maison/fauteuil/exemples-de-fauteuils.php" TargetMode="External"/><Relationship Id="rId27" Type="http://schemas.openxmlformats.org/officeDocument/2006/relationships/hyperlink" Target="http://www.ledictionnairevisuel.com/alimentation-et-cuisine/cuisine/vaisselle.php" TargetMode="External"/><Relationship Id="rId30" Type="http://schemas.openxmlformats.org/officeDocument/2006/relationships/hyperlink" Target="http://www.ledictionnairevisuel.com/static/qc/prononciation/index/qc/1150/8679" TargetMode="External"/><Relationship Id="rId35" Type="http://schemas.openxmlformats.org/officeDocument/2006/relationships/hyperlink" Target="http://www.ledictionnairevisuel.com/arts-et-architecture/architecture/elements-architecture/exemples-de-portes.php" TargetMode="External"/><Relationship Id="rId43" Type="http://schemas.openxmlformats.org/officeDocument/2006/relationships/hyperlink" Target="http://www.ledictionnairevisuel.com/static/qc/prononciation/index/qc/8486/8486" TargetMode="External"/><Relationship Id="rId48" Type="http://schemas.openxmlformats.org/officeDocument/2006/relationships/image" Target="media/image12.png"/><Relationship Id="rId56" Type="http://schemas.openxmlformats.org/officeDocument/2006/relationships/image" Target="media/image17.jpeg"/><Relationship Id="rId64" Type="http://schemas.openxmlformats.org/officeDocument/2006/relationships/hyperlink" Target="http://videos.immozip.com/video/iLyROoafJGzS.html" TargetMode="External"/><Relationship Id="rId69" Type="http://schemas.openxmlformats.org/officeDocument/2006/relationships/image" Target="media/image23.jpeg"/><Relationship Id="rId77" Type="http://schemas.openxmlformats.org/officeDocument/2006/relationships/image" Target="media/image26.jpeg"/><Relationship Id="rId100" Type="http://schemas.openxmlformats.org/officeDocument/2006/relationships/image" Target="media/image34.jpeg"/><Relationship Id="rId105" Type="http://schemas.openxmlformats.org/officeDocument/2006/relationships/image" Target="media/image37.jpeg"/><Relationship Id="rId113" Type="http://schemas.openxmlformats.org/officeDocument/2006/relationships/theme" Target="theme/theme1.xml"/><Relationship Id="rId8" Type="http://schemas.openxmlformats.org/officeDocument/2006/relationships/hyperlink" Target="http://www.ledictionnairevisuel.com/static/qc/prononciation/index/qc/8471/8471" TargetMode="External"/><Relationship Id="rId51" Type="http://schemas.openxmlformats.org/officeDocument/2006/relationships/image" Target="media/image14.jpeg"/><Relationship Id="rId72" Type="http://schemas.openxmlformats.org/officeDocument/2006/relationships/image" Target="media/image24.jpeg"/><Relationship Id="rId80" Type="http://schemas.openxmlformats.org/officeDocument/2006/relationships/image" Target="media/image27.jpeg"/><Relationship Id="rId85" Type="http://schemas.openxmlformats.org/officeDocument/2006/relationships/hyperlink" Target="http://videos.immozip.com/video/iLyROoafIzi6.html" TargetMode="External"/><Relationship Id="rId93" Type="http://schemas.openxmlformats.org/officeDocument/2006/relationships/hyperlink" Target="http://videos.immozip.com/video/iLyROoafMxLW.html" TargetMode="External"/><Relationship Id="rId98" Type="http://schemas.openxmlformats.org/officeDocument/2006/relationships/image" Target="media/image33.jpeg"/><Relationship Id="rId3" Type="http://schemas.microsoft.com/office/2007/relationships/stylesWithEffects" Target="stylesWithEffects.xml"/><Relationship Id="rId12" Type="http://schemas.openxmlformats.org/officeDocument/2006/relationships/hyperlink" Target="http://www.ledictionnairevisuel.com/static/qc/prononciation/index/qc/12571/30403" TargetMode="External"/><Relationship Id="rId17" Type="http://schemas.openxmlformats.org/officeDocument/2006/relationships/hyperlink" Target="http://www.ledictionnairevisuel.com/static/qc/prononciation/index/qc/5851/30406" TargetMode="External"/><Relationship Id="rId25" Type="http://schemas.openxmlformats.org/officeDocument/2006/relationships/hyperlink" Target="http://www.ledictionnairevisuel.com/alimentation-et-cuisine/cuisine/verres.php" TargetMode="External"/><Relationship Id="rId33" Type="http://schemas.openxmlformats.org/officeDocument/2006/relationships/hyperlink" Target="http://www.ledictionnairevisuel.com/static/qc/prononciation/index/qc/8694/8694" TargetMode="External"/><Relationship Id="rId38" Type="http://schemas.openxmlformats.org/officeDocument/2006/relationships/hyperlink" Target="http://www.ledictionnairevisuel.com/static/qc/prononciation/index/qc/6445/8501" TargetMode="External"/><Relationship Id="rId46" Type="http://schemas.openxmlformats.org/officeDocument/2006/relationships/hyperlink" Target="http://www.ledictionnairevisuel.com/static/qc/prononciation/index/qc/8724/8724" TargetMode="External"/><Relationship Id="rId59" Type="http://schemas.openxmlformats.org/officeDocument/2006/relationships/image" Target="media/image19.jpeg"/><Relationship Id="rId67" Type="http://schemas.openxmlformats.org/officeDocument/2006/relationships/hyperlink" Target="http://videos.immozip.com/video/iLyROoafJBHX.html" TargetMode="External"/><Relationship Id="rId103" Type="http://schemas.openxmlformats.org/officeDocument/2006/relationships/image" Target="media/image36.gif"/><Relationship Id="rId108" Type="http://schemas.openxmlformats.org/officeDocument/2006/relationships/hyperlink" Target="http://micasa.ca/mod-bin/fiche/voir.cgi?id=2080W5" TargetMode="External"/><Relationship Id="rId20" Type="http://schemas.openxmlformats.org/officeDocument/2006/relationships/image" Target="media/image4.png"/><Relationship Id="rId41" Type="http://schemas.openxmlformats.org/officeDocument/2006/relationships/hyperlink" Target="http://www.ledictionnairevisuel.com/static/qc/prononciation/index/qc/11850/8546" TargetMode="External"/><Relationship Id="rId54" Type="http://schemas.openxmlformats.org/officeDocument/2006/relationships/hyperlink" Target="http://www.google.com/imgres?q=maison+%C3%A0+colombage&amp;hl=es&amp;gbv=2&amp;biw=1366&amp;bih=509&amp;tbm=isch&amp;tbnid=VIdI6jNFaOlGwM:&amp;imgrefurl=http://fr.topic-topos.com/maison-a-colombage-la-guerche-de-bretagne&amp;docid=YPv7LK1RxdfyUM&amp;w=524&amp;h=319&amp;ei=TV6PToiOIo-N4gSvwvyiAQ&amp;zoom=1&amp;iact=rc&amp;dur=0&amp;page=1&amp;tbnh=107&amp;tbnw=176&amp;start=0&amp;ndsp=10&amp;ved=1t:429,r:3,s:0&amp;tx=85&amp;ty=66" TargetMode="External"/><Relationship Id="rId62" Type="http://schemas.openxmlformats.org/officeDocument/2006/relationships/hyperlink" Target="http://videos.immozip.com/video/iLyROoafJGzS.html" TargetMode="External"/><Relationship Id="rId70" Type="http://schemas.openxmlformats.org/officeDocument/2006/relationships/hyperlink" Target="http://videos.immozip.com/video/iLyROoafJjES.html" TargetMode="External"/><Relationship Id="rId75" Type="http://schemas.openxmlformats.org/officeDocument/2006/relationships/hyperlink" Target="http://videos.immozip.com/video/iLyROoafMFvl.html" TargetMode="External"/><Relationship Id="rId83" Type="http://schemas.openxmlformats.org/officeDocument/2006/relationships/image" Target="media/image28.jpeg"/><Relationship Id="rId88" Type="http://schemas.openxmlformats.org/officeDocument/2006/relationships/image" Target="media/image30.jpeg"/><Relationship Id="rId91" Type="http://schemas.openxmlformats.org/officeDocument/2006/relationships/image" Target="media/image31.jpeg"/><Relationship Id="rId96" Type="http://schemas.openxmlformats.org/officeDocument/2006/relationships/hyperlink" Target="http://micasa.ca/mod-bin/fiche/voir.cgi?id=2088Z9" TargetMode="External"/><Relationship Id="rId111" Type="http://schemas.openxmlformats.org/officeDocument/2006/relationships/image" Target="media/image4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5.png"/><Relationship Id="rId28" Type="http://schemas.openxmlformats.org/officeDocument/2006/relationships/image" Target="media/image7.png"/><Relationship Id="rId36" Type="http://schemas.openxmlformats.org/officeDocument/2006/relationships/image" Target="media/image9.png"/><Relationship Id="rId49" Type="http://schemas.openxmlformats.org/officeDocument/2006/relationships/hyperlink" Target="http://www.ledictionnairevisuel.com/maison/ameublement-de-la-maison/appareils-electromenagers/lave-linge-laveuse.php" TargetMode="External"/><Relationship Id="rId57" Type="http://schemas.openxmlformats.org/officeDocument/2006/relationships/hyperlink" Target="http://www.google.com/imgres?q=villa+jumel%C3%A9e&amp;hl=es&amp;gbv=2&amp;biw=1366&amp;bih=470&amp;tbm=isch&amp;tbnid=eDoLiX6B0SDdEM:&amp;imgrefurl=http://www.immotour.com/rwanda/index.php?option=com_properties&amp;view=properties&amp;task=showlocality&amp;cyid=1%3Arwanda&amp;sid=1%3Akigali&amp;lid=4%3Agacuriro&amp;Itemid=6&amp;lang=en&amp;docid=F0Hh721coow4fM&amp;w=200&amp;h=150&amp;ei=UFmPTtHnB4_24QTEyo26AQ&amp;zoom=1" TargetMode="External"/><Relationship Id="rId106" Type="http://schemas.openxmlformats.org/officeDocument/2006/relationships/hyperlink" Target="http://micasa.ca/mod-bin/fiche/voir.cgi?id=2089E0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://www.ledictionnairevisuel.com/alimentation-et-cuisine/cuisine/cuisine.php" TargetMode="External"/><Relationship Id="rId44" Type="http://schemas.openxmlformats.org/officeDocument/2006/relationships/hyperlink" Target="http://www.ledictionnairevisuel.com/maison/structure-une-maison/escalier.php" TargetMode="External"/><Relationship Id="rId52" Type="http://schemas.openxmlformats.org/officeDocument/2006/relationships/hyperlink" Target="http://www.google.com/imgres?q=maison+mitoyenne&amp;hl=es&amp;gbv=2&amp;biw=837&amp;bih=326&amp;tbm=isch&amp;tbnid=FY5H3ZkmBonM_M:&amp;imgrefurl=http://www.cabinet-faudais.com/recherche,panorama.htm?idtt=1&amp;idtypebien=2&amp;lang=fr&amp;docid=ASObSoUR5bP7yM&amp;w=400&amp;h=300&amp;ei=s1iPTqmaF8j54QTojtnDAQ&amp;zoom=1&amp;iact=rc&amp;dur=0&amp;page=7&amp;tbnh=166&amp;tbnw=195&amp;start=25&amp;ndsp=3&amp;ved=1t:429,r:2,s:25&amp;tx=75&amp;ty=35" TargetMode="External"/><Relationship Id="rId60" Type="http://schemas.openxmlformats.org/officeDocument/2006/relationships/hyperlink" Target="http://fr.wikipedia.org/wiki/Fichier:Bivouac2.jpg" TargetMode="External"/><Relationship Id="rId65" Type="http://schemas.openxmlformats.org/officeDocument/2006/relationships/hyperlink" Target="http://videos.immozip.com/video/iLyROoafJBHX.html" TargetMode="External"/><Relationship Id="rId73" Type="http://schemas.openxmlformats.org/officeDocument/2006/relationships/hyperlink" Target="http://videos.immozip.com/video/iLyROoafMFvl.html" TargetMode="External"/><Relationship Id="rId78" Type="http://schemas.openxmlformats.org/officeDocument/2006/relationships/hyperlink" Target="http://videos.immozip.com/video/iLyROoafIzL4.html" TargetMode="External"/><Relationship Id="rId81" Type="http://schemas.openxmlformats.org/officeDocument/2006/relationships/hyperlink" Target="http://videos.immozip.com/video/iLyROoafI5Ww.html" TargetMode="External"/><Relationship Id="rId86" Type="http://schemas.openxmlformats.org/officeDocument/2006/relationships/image" Target="media/image29.jpeg"/><Relationship Id="rId94" Type="http://schemas.openxmlformats.org/officeDocument/2006/relationships/image" Target="media/image32.jpeg"/><Relationship Id="rId99" Type="http://schemas.openxmlformats.org/officeDocument/2006/relationships/hyperlink" Target="http://micasa.ca/mod-bin/fiche/voir.cgi?id=2087M8" TargetMode="External"/><Relationship Id="rId101" Type="http://schemas.openxmlformats.org/officeDocument/2006/relationships/hyperlink" Target="http://micasa.ca/mod-bin/fiche/voir.cgi?id=2092Q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3" Type="http://schemas.openxmlformats.org/officeDocument/2006/relationships/hyperlink" Target="http://www.ledictionnairevisuel.com/static/qc/prononciation/index/qc/30404/30404" TargetMode="External"/><Relationship Id="rId18" Type="http://schemas.openxmlformats.org/officeDocument/2006/relationships/hyperlink" Target="http://www.ledictionnairevisuel.com/static/qc/prononciation/index/qc/1343/8561" TargetMode="External"/><Relationship Id="rId39" Type="http://schemas.openxmlformats.org/officeDocument/2006/relationships/hyperlink" Target="http://www.ledictionnairevisuel.com/maison/elements-de-la-maison/porte-exterieure.php" TargetMode="External"/><Relationship Id="rId109" Type="http://schemas.openxmlformats.org/officeDocument/2006/relationships/image" Target="media/image39.jpeg"/><Relationship Id="rId34" Type="http://schemas.openxmlformats.org/officeDocument/2006/relationships/hyperlink" Target="http://www.ledictionnairevisuel.com/static/qc/prononciation/index/qc/8709/8709" TargetMode="External"/><Relationship Id="rId50" Type="http://schemas.openxmlformats.org/officeDocument/2006/relationships/image" Target="media/image13.png"/><Relationship Id="rId55" Type="http://schemas.openxmlformats.org/officeDocument/2006/relationships/image" Target="media/image16.jpeg"/><Relationship Id="rId76" Type="http://schemas.openxmlformats.org/officeDocument/2006/relationships/hyperlink" Target="http://videos.immozip.com/video/iLyROoafIzL4.html" TargetMode="External"/><Relationship Id="rId97" Type="http://schemas.openxmlformats.org/officeDocument/2006/relationships/hyperlink" Target="http://micasa.ca/mod-bin/fiche/voir.cgi?id=2085V9" TargetMode="External"/><Relationship Id="rId104" Type="http://schemas.openxmlformats.org/officeDocument/2006/relationships/hyperlink" Target="http://micasa.ca/mod-bin/fiche/voir.cgi?id=2091T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videos.immozip.com/video/iLyROoafMkEu.html" TargetMode="External"/><Relationship Id="rId92" Type="http://schemas.openxmlformats.org/officeDocument/2006/relationships/hyperlink" Target="http://videos.immozip.com/video/iLyROoafIPJW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1219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2011-10-07T20:22:00Z</dcterms:created>
  <dcterms:modified xsi:type="dcterms:W3CDTF">2011-10-07T20:22:00Z</dcterms:modified>
</cp:coreProperties>
</file>